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D84" w:rsidRDefault="002D6D84" w:rsidP="002D6D84">
      <w:pPr>
        <w:jc w:val="center"/>
        <w:rPr>
          <w:b/>
          <w:sz w:val="44"/>
          <w:szCs w:val="44"/>
        </w:rPr>
      </w:pPr>
    </w:p>
    <w:p w:rsidR="002D6D84" w:rsidRDefault="002D6D84" w:rsidP="002D6D84">
      <w:pPr>
        <w:jc w:val="center"/>
        <w:rPr>
          <w:b/>
          <w:sz w:val="44"/>
          <w:szCs w:val="44"/>
        </w:rPr>
      </w:pPr>
    </w:p>
    <w:p w:rsidR="002D6D84" w:rsidRDefault="002D6D84" w:rsidP="002D6D84">
      <w:pPr>
        <w:jc w:val="center"/>
        <w:rPr>
          <w:b/>
          <w:sz w:val="44"/>
          <w:szCs w:val="44"/>
        </w:rPr>
      </w:pPr>
    </w:p>
    <w:p w:rsidR="002D6D84" w:rsidRDefault="002D6D84" w:rsidP="002D6D84">
      <w:pPr>
        <w:jc w:val="center"/>
        <w:rPr>
          <w:b/>
          <w:sz w:val="44"/>
          <w:szCs w:val="44"/>
        </w:rPr>
      </w:pPr>
    </w:p>
    <w:p w:rsidR="002D6D84" w:rsidRPr="00DB0D2E" w:rsidRDefault="002F5CF4" w:rsidP="002D6D84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交际与演讲</w:t>
      </w:r>
      <w:r w:rsidR="002D6D84" w:rsidRPr="00DB0D2E">
        <w:rPr>
          <w:rFonts w:hint="eastAsia"/>
          <w:b/>
          <w:sz w:val="44"/>
          <w:szCs w:val="44"/>
        </w:rPr>
        <w:t>英语考试宝典</w:t>
      </w:r>
    </w:p>
    <w:p w:rsidR="002D6D84" w:rsidRPr="00DB0D2E" w:rsidRDefault="002D6D84" w:rsidP="002D6D84">
      <w:pPr>
        <w:ind w:right="1440" w:firstLine="420"/>
        <w:jc w:val="right"/>
        <w:rPr>
          <w:b/>
          <w:sz w:val="36"/>
          <w:szCs w:val="36"/>
        </w:rPr>
      </w:pPr>
    </w:p>
    <w:p w:rsidR="002D6D84" w:rsidRPr="00DB0D2E" w:rsidRDefault="002D6D84" w:rsidP="002D6D84">
      <w:pPr>
        <w:jc w:val="center"/>
        <w:rPr>
          <w:b/>
          <w:sz w:val="44"/>
          <w:szCs w:val="44"/>
        </w:rPr>
      </w:pPr>
    </w:p>
    <w:p w:rsidR="002D6D84" w:rsidRPr="00DB0D2E" w:rsidRDefault="002D6D84" w:rsidP="002D6D84">
      <w:pPr>
        <w:jc w:val="center"/>
        <w:rPr>
          <w:b/>
          <w:sz w:val="44"/>
          <w:szCs w:val="44"/>
        </w:rPr>
      </w:pPr>
      <w:r w:rsidRPr="00DB0D2E">
        <w:rPr>
          <w:rFonts w:hint="eastAsia"/>
          <w:b/>
          <w:sz w:val="44"/>
          <w:szCs w:val="44"/>
        </w:rPr>
        <w:t>Table of Contents</w:t>
      </w:r>
    </w:p>
    <w:p w:rsidR="002D6D84" w:rsidRPr="00DB0D2E" w:rsidRDefault="002D6D84" w:rsidP="002D6D84">
      <w:pPr>
        <w:jc w:val="center"/>
        <w:rPr>
          <w:b/>
          <w:sz w:val="44"/>
          <w:szCs w:val="44"/>
        </w:rPr>
      </w:pPr>
    </w:p>
    <w:p w:rsidR="002D6D84" w:rsidRPr="00DB0D2E" w:rsidRDefault="002D6D84" w:rsidP="002D6D84">
      <w:pPr>
        <w:numPr>
          <w:ilvl w:val="0"/>
          <w:numId w:val="2"/>
        </w:numPr>
        <w:rPr>
          <w:b/>
          <w:sz w:val="44"/>
          <w:szCs w:val="44"/>
        </w:rPr>
      </w:pPr>
      <w:r w:rsidRPr="00DB0D2E">
        <w:rPr>
          <w:rFonts w:hint="eastAsia"/>
          <w:b/>
          <w:sz w:val="44"/>
          <w:szCs w:val="44"/>
        </w:rPr>
        <w:t>考试框架</w:t>
      </w:r>
    </w:p>
    <w:p w:rsidR="002D6D84" w:rsidRPr="00DB0D2E" w:rsidRDefault="002D6D84" w:rsidP="002D6D84">
      <w:pPr>
        <w:numPr>
          <w:ilvl w:val="0"/>
          <w:numId w:val="2"/>
        </w:numPr>
        <w:rPr>
          <w:b/>
          <w:sz w:val="44"/>
          <w:szCs w:val="44"/>
        </w:rPr>
      </w:pPr>
      <w:r w:rsidRPr="00DB0D2E">
        <w:rPr>
          <w:rFonts w:hint="eastAsia"/>
          <w:b/>
          <w:sz w:val="44"/>
          <w:szCs w:val="44"/>
        </w:rPr>
        <w:t>重点复习单元</w:t>
      </w:r>
    </w:p>
    <w:p w:rsidR="002D6D84" w:rsidRPr="00DB0D2E" w:rsidRDefault="002D6D84" w:rsidP="002D6D84">
      <w:pPr>
        <w:numPr>
          <w:ilvl w:val="0"/>
          <w:numId w:val="2"/>
        </w:numPr>
        <w:rPr>
          <w:b/>
          <w:sz w:val="44"/>
          <w:szCs w:val="44"/>
        </w:rPr>
      </w:pPr>
      <w:r w:rsidRPr="00DB0D2E">
        <w:rPr>
          <w:rFonts w:hint="eastAsia"/>
          <w:b/>
          <w:sz w:val="44"/>
          <w:szCs w:val="44"/>
        </w:rPr>
        <w:t>重点词汇练习</w:t>
      </w:r>
    </w:p>
    <w:p w:rsidR="002D6D84" w:rsidRPr="00DB0D2E" w:rsidRDefault="002D6D84" w:rsidP="002D6D84">
      <w:pPr>
        <w:numPr>
          <w:ilvl w:val="0"/>
          <w:numId w:val="2"/>
        </w:numPr>
        <w:rPr>
          <w:b/>
          <w:sz w:val="44"/>
          <w:szCs w:val="44"/>
        </w:rPr>
      </w:pPr>
      <w:r w:rsidRPr="00DB0D2E">
        <w:rPr>
          <w:rFonts w:hint="eastAsia"/>
          <w:b/>
          <w:sz w:val="44"/>
          <w:szCs w:val="44"/>
        </w:rPr>
        <w:t>复习资源</w:t>
      </w:r>
    </w:p>
    <w:p w:rsidR="002D6D84" w:rsidRPr="00DB0D2E" w:rsidRDefault="002D6D84" w:rsidP="002D6D84">
      <w:pPr>
        <w:jc w:val="center"/>
        <w:rPr>
          <w:b/>
          <w:sz w:val="44"/>
          <w:szCs w:val="44"/>
        </w:rPr>
      </w:pPr>
      <w:r w:rsidRPr="00DB0D2E">
        <w:rPr>
          <w:b/>
          <w:sz w:val="44"/>
          <w:szCs w:val="44"/>
        </w:rPr>
        <w:br w:type="page"/>
      </w:r>
    </w:p>
    <w:p w:rsidR="002D6D84" w:rsidRPr="00DB0D2E" w:rsidRDefault="002D6D84" w:rsidP="002D6D84">
      <w:pPr>
        <w:numPr>
          <w:ilvl w:val="0"/>
          <w:numId w:val="1"/>
        </w:numPr>
        <w:jc w:val="left"/>
        <w:rPr>
          <w:b/>
          <w:sz w:val="36"/>
          <w:szCs w:val="36"/>
        </w:rPr>
      </w:pPr>
      <w:r w:rsidRPr="00DB0D2E">
        <w:rPr>
          <w:rFonts w:hint="eastAsia"/>
          <w:b/>
          <w:sz w:val="36"/>
          <w:szCs w:val="36"/>
        </w:rPr>
        <w:lastRenderedPageBreak/>
        <w:t>考试框架：本课程考试</w:t>
      </w:r>
      <w:r w:rsidRPr="00DB0D2E">
        <w:rPr>
          <w:rFonts w:hint="eastAsia"/>
          <w:b/>
          <w:color w:val="FF6600"/>
          <w:sz w:val="36"/>
          <w:szCs w:val="36"/>
        </w:rPr>
        <w:t>只有笔试</w:t>
      </w:r>
      <w:r w:rsidRPr="00DB0D2E">
        <w:rPr>
          <w:rFonts w:hint="eastAsia"/>
          <w:b/>
          <w:sz w:val="36"/>
          <w:szCs w:val="36"/>
        </w:rPr>
        <w:t>，考试时间为</w:t>
      </w:r>
      <w:r w:rsidRPr="00DB0D2E">
        <w:rPr>
          <w:rFonts w:hint="eastAsia"/>
          <w:b/>
          <w:color w:val="FF6600"/>
          <w:sz w:val="36"/>
          <w:szCs w:val="36"/>
        </w:rPr>
        <w:t>120</w:t>
      </w:r>
      <w:r w:rsidRPr="00DB0D2E">
        <w:rPr>
          <w:rFonts w:hint="eastAsia"/>
          <w:b/>
          <w:color w:val="FF6600"/>
          <w:sz w:val="36"/>
          <w:szCs w:val="36"/>
        </w:rPr>
        <w:t>分钟</w:t>
      </w:r>
      <w:r w:rsidRPr="00DB0D2E">
        <w:rPr>
          <w:rFonts w:hint="eastAsia"/>
          <w:b/>
          <w:sz w:val="36"/>
          <w:szCs w:val="36"/>
        </w:rPr>
        <w:t>（</w:t>
      </w:r>
      <w:r w:rsidRPr="00DB0D2E">
        <w:rPr>
          <w:rFonts w:hint="eastAsia"/>
          <w:b/>
          <w:sz w:val="36"/>
          <w:szCs w:val="36"/>
        </w:rPr>
        <w:t>2</w:t>
      </w:r>
      <w:r w:rsidRPr="00DB0D2E">
        <w:rPr>
          <w:rFonts w:hint="eastAsia"/>
          <w:b/>
          <w:sz w:val="36"/>
          <w:szCs w:val="36"/>
        </w:rPr>
        <w:t>个小时），</w:t>
      </w:r>
      <w:r w:rsidRPr="00DB0D2E">
        <w:rPr>
          <w:rFonts w:hint="eastAsia"/>
          <w:b/>
          <w:sz w:val="36"/>
          <w:szCs w:val="36"/>
        </w:rPr>
        <w:t xml:space="preserve">presenting </w:t>
      </w:r>
      <w:r w:rsidRPr="00DB0D2E">
        <w:rPr>
          <w:rFonts w:hint="eastAsia"/>
          <w:b/>
          <w:sz w:val="36"/>
          <w:szCs w:val="36"/>
        </w:rPr>
        <w:t>和</w:t>
      </w:r>
      <w:r w:rsidRPr="00DB0D2E">
        <w:rPr>
          <w:rFonts w:hint="eastAsia"/>
          <w:b/>
          <w:sz w:val="36"/>
          <w:szCs w:val="36"/>
        </w:rPr>
        <w:t xml:space="preserve">socializing </w:t>
      </w:r>
      <w:r w:rsidRPr="00DB0D2E">
        <w:rPr>
          <w:rFonts w:hint="eastAsia"/>
          <w:b/>
          <w:sz w:val="36"/>
          <w:szCs w:val="36"/>
        </w:rPr>
        <w:t>各</w:t>
      </w:r>
      <w:r w:rsidRPr="00DB0D2E">
        <w:rPr>
          <w:rFonts w:hint="eastAsia"/>
          <w:b/>
          <w:sz w:val="36"/>
          <w:szCs w:val="36"/>
        </w:rPr>
        <w:t>1</w:t>
      </w:r>
      <w:r w:rsidRPr="00DB0D2E">
        <w:rPr>
          <w:rFonts w:hint="eastAsia"/>
          <w:b/>
          <w:sz w:val="36"/>
          <w:szCs w:val="36"/>
        </w:rPr>
        <w:t>小时。</w:t>
      </w:r>
    </w:p>
    <w:p w:rsidR="002D6D84" w:rsidRPr="00DB0D2E" w:rsidRDefault="002D6D84" w:rsidP="002D6D84">
      <w:pPr>
        <w:jc w:val="left"/>
        <w:rPr>
          <w:b/>
          <w:sz w:val="36"/>
          <w:szCs w:val="36"/>
        </w:rPr>
      </w:pPr>
    </w:p>
    <w:tbl>
      <w:tblPr>
        <w:tblW w:w="15140" w:type="dxa"/>
        <w:tblInd w:w="103" w:type="dxa"/>
        <w:tblLook w:val="0000"/>
      </w:tblPr>
      <w:tblGrid>
        <w:gridCol w:w="680"/>
        <w:gridCol w:w="1060"/>
        <w:gridCol w:w="1280"/>
        <w:gridCol w:w="2400"/>
        <w:gridCol w:w="3280"/>
        <w:gridCol w:w="1640"/>
        <w:gridCol w:w="2280"/>
        <w:gridCol w:w="540"/>
        <w:gridCol w:w="680"/>
        <w:gridCol w:w="1300"/>
      </w:tblGrid>
      <w:tr w:rsidR="002D6D84" w:rsidRPr="00DB0D2E" w:rsidTr="00AA46C1">
        <w:trPr>
          <w:trHeight w:val="402"/>
        </w:trPr>
        <w:tc>
          <w:tcPr>
            <w:tcW w:w="151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D84" w:rsidRPr="00DB0D2E" w:rsidRDefault="002D6D84" w:rsidP="00AA46C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“</w:t>
            </w:r>
            <w:r w:rsidR="002F5CF4" w:rsidRPr="002F5CF4">
              <w:rPr>
                <w:rFonts w:ascii="仿宋_GB2312" w:eastAsia="仿宋_GB2312" w:hAnsi="Arial" w:cs="Arial" w:hint="eastAsia"/>
                <w:b/>
                <w:bCs/>
                <w:color w:val="000000"/>
                <w:sz w:val="20"/>
                <w:szCs w:val="20"/>
              </w:rPr>
              <w:t>交际与演讲</w:t>
            </w:r>
            <w:r w:rsidRPr="00DB0D2E">
              <w:rPr>
                <w:rFonts w:ascii="仿宋_GB2312" w:eastAsia="仿宋_GB2312" w:hAnsi="Arial" w:cs="Arial" w:hint="eastAsia"/>
                <w:b/>
                <w:bCs/>
                <w:color w:val="000000"/>
                <w:sz w:val="20"/>
                <w:szCs w:val="20"/>
              </w:rPr>
              <w:t>英语（</w:t>
            </w:r>
            <w:r w:rsidR="00BF568F" w:rsidRPr="00BF568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Socializing and Presenting</w:t>
            </w:r>
            <w:r w:rsidRPr="00DB0D2E">
              <w:rPr>
                <w:rFonts w:ascii="仿宋_GB2312" w:eastAsia="仿宋_GB2312" w:hAnsi="Arial" w:cs="Arial" w:hint="eastAsia"/>
                <w:b/>
                <w:bCs/>
                <w:color w:val="000000"/>
                <w:sz w:val="20"/>
                <w:szCs w:val="20"/>
              </w:rPr>
              <w:t>）课程终结考试试卷结构和内容</w:t>
            </w:r>
          </w:p>
        </w:tc>
      </w:tr>
      <w:tr w:rsidR="002D6D84" w:rsidRPr="00DB0D2E" w:rsidTr="00AA46C1">
        <w:trPr>
          <w:trHeight w:val="40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ascii="仿宋_GB2312" w:eastAsia="仿宋_GB2312" w:hint="eastAsia"/>
                <w:b/>
                <w:bCs/>
                <w:color w:val="000000"/>
                <w:sz w:val="20"/>
                <w:szCs w:val="20"/>
              </w:rPr>
              <w:t>部分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ascii="仿宋_GB2312" w:eastAsia="仿宋_GB2312" w:hint="eastAsia"/>
                <w:b/>
                <w:bCs/>
                <w:color w:val="000000"/>
                <w:sz w:val="20"/>
                <w:szCs w:val="20"/>
              </w:rPr>
              <w:t>内容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ascii="仿宋_GB2312" w:eastAsia="仿宋_GB2312" w:hint="eastAsia"/>
                <w:b/>
                <w:bCs/>
                <w:color w:val="000000"/>
                <w:sz w:val="20"/>
                <w:szCs w:val="20"/>
              </w:rPr>
              <w:t>内容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hint="eastAsia"/>
                <w:b/>
                <w:bCs/>
                <w:color w:val="000000"/>
                <w:sz w:val="20"/>
                <w:szCs w:val="20"/>
              </w:rPr>
              <w:t>题型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ascii="仿宋_GB2312" w:eastAsia="仿宋_GB2312" w:hint="eastAsia"/>
                <w:b/>
                <w:bCs/>
                <w:color w:val="000000"/>
                <w:sz w:val="20"/>
                <w:szCs w:val="20"/>
              </w:rPr>
              <w:t>材料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ascii="仿宋_GB2312" w:eastAsia="仿宋_GB2312" w:hint="eastAsia"/>
                <w:b/>
                <w:bCs/>
                <w:color w:val="000000"/>
                <w:sz w:val="20"/>
                <w:szCs w:val="20"/>
              </w:rPr>
              <w:t>长度</w:t>
            </w:r>
            <w:r w:rsidRPr="00DB0D2E">
              <w:rPr>
                <w:rFonts w:ascii="Arial" w:eastAsia="仿宋_GB2312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ascii="仿宋_GB2312" w:eastAsia="仿宋_GB2312" w:hint="eastAsia"/>
                <w:b/>
                <w:bCs/>
                <w:color w:val="000000"/>
                <w:sz w:val="20"/>
                <w:szCs w:val="20"/>
              </w:rPr>
              <w:t>考点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ascii="仿宋_GB2312" w:eastAsia="仿宋_GB2312" w:hint="eastAsia"/>
                <w:b/>
                <w:bCs/>
                <w:color w:val="000000"/>
                <w:sz w:val="20"/>
                <w:szCs w:val="20"/>
              </w:rPr>
              <w:t>题量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ascii="仿宋_GB2312" w:eastAsia="仿宋_GB2312" w:hint="eastAsia"/>
                <w:b/>
                <w:bCs/>
                <w:color w:val="000000"/>
                <w:sz w:val="20"/>
                <w:szCs w:val="20"/>
              </w:rPr>
              <w:t>分数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ascii="仿宋_GB2312" w:eastAsia="仿宋_GB2312" w:hint="eastAsia"/>
                <w:b/>
                <w:bCs/>
                <w:color w:val="000000"/>
                <w:sz w:val="20"/>
                <w:szCs w:val="20"/>
              </w:rPr>
              <w:t>时间（分钟）</w:t>
            </w:r>
          </w:p>
        </w:tc>
      </w:tr>
      <w:tr w:rsidR="002D6D84" w:rsidRPr="00DB0D2E" w:rsidTr="00AA46C1">
        <w:trPr>
          <w:trHeight w:val="1002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hint="eastAsia"/>
                <w:b/>
                <w:bCs/>
                <w:color w:val="000000"/>
                <w:sz w:val="20"/>
                <w:szCs w:val="20"/>
              </w:rPr>
              <w:t>I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hint="eastAsia"/>
                <w:b/>
                <w:bCs/>
                <w:color w:val="000000"/>
                <w:sz w:val="20"/>
                <w:szCs w:val="20"/>
              </w:rPr>
              <w:t>听力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hint="eastAsia"/>
                <w:b/>
                <w:bCs/>
                <w:color w:val="000000"/>
                <w:sz w:val="20"/>
                <w:szCs w:val="20"/>
              </w:rPr>
              <w:t>听短对话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hint="eastAsia"/>
                <w:b/>
                <w:bCs/>
                <w:color w:val="000000"/>
                <w:sz w:val="20"/>
                <w:szCs w:val="20"/>
              </w:rPr>
              <w:t>单项选择（四选一）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hint="eastAsia"/>
                <w:b/>
                <w:bCs/>
                <w:color w:val="000000"/>
                <w:sz w:val="20"/>
                <w:szCs w:val="20"/>
              </w:rPr>
              <w:t>2</w:t>
            </w:r>
            <w:r w:rsidRPr="00DB0D2E">
              <w:rPr>
                <w:rFonts w:hint="eastAsia"/>
                <w:b/>
                <w:bCs/>
                <w:color w:val="000000"/>
                <w:sz w:val="20"/>
                <w:szCs w:val="20"/>
              </w:rPr>
              <w:t>段简短对话，截选自课内听力段子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ascii="仿宋_GB2312" w:eastAsia="仿宋_GB2312" w:hint="eastAsia"/>
                <w:b/>
                <w:bCs/>
                <w:color w:val="000000"/>
                <w:sz w:val="20"/>
                <w:szCs w:val="20"/>
              </w:rPr>
              <w:t>每段对话为</w:t>
            </w:r>
            <w:r w:rsidRPr="00DB0D2E">
              <w:rPr>
                <w:rFonts w:ascii="Arial" w:eastAsia="仿宋_GB2312" w:hAnsi="Arial" w:cs="Arial"/>
                <w:b/>
                <w:bCs/>
                <w:color w:val="000000"/>
                <w:sz w:val="20"/>
                <w:szCs w:val="20"/>
              </w:rPr>
              <w:t>4-6</w:t>
            </w:r>
            <w:r w:rsidRPr="00DB0D2E">
              <w:rPr>
                <w:rFonts w:ascii="仿宋_GB2312" w:eastAsia="仿宋_GB2312" w:hint="eastAsia"/>
                <w:b/>
                <w:bCs/>
                <w:color w:val="000000"/>
                <w:sz w:val="20"/>
                <w:szCs w:val="20"/>
              </w:rPr>
              <w:t>个对话轮回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ascii="仿宋_GB2312" w:eastAsia="仿宋_GB2312" w:hint="eastAsia"/>
                <w:b/>
                <w:bCs/>
                <w:color w:val="000000"/>
                <w:sz w:val="20"/>
                <w:szCs w:val="20"/>
              </w:rPr>
              <w:t>理解大意、具体信息、判断（时间、地点、事件、原因、人物关系等）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D6D84" w:rsidRPr="00DB0D2E" w:rsidTr="00AA46C1">
        <w:trPr>
          <w:trHeight w:val="1002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84" w:rsidRPr="00DB0D2E" w:rsidRDefault="002D6D84" w:rsidP="00AA46C1">
            <w:pPr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84" w:rsidRPr="00DB0D2E" w:rsidRDefault="002D6D84" w:rsidP="00AA46C1">
            <w:pPr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ascii="仿宋_GB2312" w:eastAsia="仿宋_GB2312" w:hint="eastAsia"/>
                <w:b/>
                <w:bCs/>
                <w:color w:val="000000"/>
                <w:sz w:val="20"/>
                <w:szCs w:val="20"/>
              </w:rPr>
              <w:t>听短文/长对话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hint="eastAsia"/>
                <w:b/>
                <w:bCs/>
                <w:color w:val="000000"/>
                <w:sz w:val="20"/>
                <w:szCs w:val="20"/>
              </w:rPr>
              <w:t>正误判断（正</w:t>
            </w:r>
            <w:r w:rsidRPr="00DB0D2E">
              <w:rPr>
                <w:rFonts w:hint="eastAsia"/>
                <w:b/>
                <w:bCs/>
                <w:color w:val="000000"/>
                <w:sz w:val="20"/>
                <w:szCs w:val="20"/>
              </w:rPr>
              <w:t>/</w:t>
            </w:r>
            <w:r w:rsidRPr="00DB0D2E">
              <w:rPr>
                <w:rFonts w:hint="eastAsia"/>
                <w:b/>
                <w:bCs/>
                <w:color w:val="000000"/>
                <w:sz w:val="20"/>
                <w:szCs w:val="20"/>
              </w:rPr>
              <w:t>误）</w:t>
            </w:r>
            <w:r w:rsidRPr="00DB0D2E">
              <w:rPr>
                <w:rFonts w:hint="eastAsia"/>
                <w:b/>
                <w:bCs/>
                <w:color w:val="000000"/>
                <w:sz w:val="20"/>
                <w:szCs w:val="20"/>
              </w:rPr>
              <w:t>/</w:t>
            </w:r>
            <w:r w:rsidRPr="00DB0D2E">
              <w:rPr>
                <w:rFonts w:hint="eastAsia"/>
                <w:b/>
                <w:bCs/>
                <w:color w:val="000000"/>
                <w:sz w:val="20"/>
                <w:szCs w:val="20"/>
              </w:rPr>
              <w:t>单项选择（四选一）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hint="eastAsia"/>
                <w:b/>
                <w:bCs/>
                <w:color w:val="000000"/>
                <w:sz w:val="20"/>
                <w:szCs w:val="20"/>
              </w:rPr>
              <w:t>一篇短文或长对话，选自课内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ascii="仿宋_GB2312" w:eastAsia="仿宋_GB2312" w:hint="eastAsia"/>
                <w:b/>
                <w:bCs/>
                <w:color w:val="000000"/>
                <w:sz w:val="20"/>
                <w:szCs w:val="20"/>
              </w:rPr>
              <w:t>总长度为</w:t>
            </w:r>
            <w:r w:rsidRPr="00DB0D2E">
              <w:rPr>
                <w:rFonts w:ascii="Arial" w:eastAsia="仿宋_GB2312" w:hAnsi="Arial" w:cs="Arial"/>
                <w:b/>
                <w:bCs/>
                <w:color w:val="000000"/>
                <w:sz w:val="20"/>
                <w:szCs w:val="20"/>
              </w:rPr>
              <w:t>150</w:t>
            </w:r>
            <w:r w:rsidRPr="00DB0D2E">
              <w:rPr>
                <w:rFonts w:ascii="仿宋_GB2312" w:eastAsia="仿宋_GB2312" w:hint="eastAsia"/>
                <w:b/>
                <w:bCs/>
                <w:color w:val="000000"/>
                <w:sz w:val="20"/>
                <w:szCs w:val="20"/>
              </w:rPr>
              <w:t>词左右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ascii="仿宋_GB2312" w:eastAsia="仿宋_GB2312" w:hint="eastAsia"/>
                <w:b/>
                <w:bCs/>
                <w:color w:val="000000"/>
                <w:sz w:val="20"/>
                <w:szCs w:val="20"/>
              </w:rPr>
              <w:t>听力理解：理解大意、细节、捕捉关键词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2D6D84" w:rsidRPr="00DB0D2E" w:rsidTr="00AA46C1">
        <w:trPr>
          <w:trHeight w:val="1020"/>
        </w:trPr>
        <w:tc>
          <w:tcPr>
            <w:tcW w:w="6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ascii="仿宋_GB2312" w:eastAsia="仿宋_GB2312" w:hint="eastAsia"/>
                <w:b/>
                <w:bCs/>
                <w:color w:val="000000"/>
                <w:sz w:val="20"/>
                <w:szCs w:val="20"/>
              </w:rPr>
              <w:t>II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ascii="仿宋_GB2312" w:eastAsia="仿宋_GB2312" w:hint="eastAsia"/>
                <w:b/>
                <w:bCs/>
                <w:color w:val="000000"/>
                <w:sz w:val="20"/>
                <w:szCs w:val="20"/>
              </w:rPr>
              <w:t>词汇与课本理解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hint="eastAsia"/>
                <w:b/>
                <w:bCs/>
                <w:color w:val="000000"/>
                <w:sz w:val="20"/>
                <w:szCs w:val="20"/>
              </w:rPr>
              <w:t>句子填空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hint="eastAsia"/>
                <w:b/>
                <w:bCs/>
                <w:color w:val="000000"/>
                <w:sz w:val="20"/>
                <w:szCs w:val="20"/>
              </w:rPr>
              <w:t>选词填空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hint="eastAsia"/>
                <w:b/>
                <w:bCs/>
                <w:color w:val="000000"/>
                <w:sz w:val="20"/>
                <w:szCs w:val="20"/>
              </w:rPr>
              <w:t>选自课内词汇表所学重点句型，词组，单词。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  <w:r w:rsidRPr="00DB0D2E">
              <w:rPr>
                <w:rFonts w:cs="Arial" w:hint="eastAsia"/>
                <w:b/>
                <w:bCs/>
                <w:color w:val="000000"/>
                <w:sz w:val="20"/>
                <w:szCs w:val="20"/>
              </w:rPr>
              <w:t>个句子，每个句子长度在</w:t>
            </w:r>
            <w:r w:rsidRPr="00DB0D2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15-25</w:t>
            </w:r>
            <w:r w:rsidRPr="00DB0D2E">
              <w:rPr>
                <w:rFonts w:cs="Arial" w:hint="eastAsia"/>
                <w:b/>
                <w:bCs/>
                <w:color w:val="000000"/>
                <w:sz w:val="20"/>
                <w:szCs w:val="20"/>
              </w:rPr>
              <w:t>字之间。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hint="eastAsia"/>
                <w:b/>
                <w:bCs/>
                <w:color w:val="000000"/>
                <w:sz w:val="20"/>
                <w:szCs w:val="20"/>
              </w:rPr>
              <w:t>理解上下文句子意思，能正确运用重点词汇与词组。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2D6D84" w:rsidRPr="00DB0D2E" w:rsidTr="00AA46C1">
        <w:trPr>
          <w:trHeight w:val="735"/>
        </w:trPr>
        <w:tc>
          <w:tcPr>
            <w:tcW w:w="6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2D6D84" w:rsidRPr="00DB0D2E" w:rsidRDefault="002D6D84" w:rsidP="00AA46C1">
            <w:pPr>
              <w:rPr>
                <w:rFonts w:ascii="仿宋_GB2312" w:eastAsia="仿宋_GB2312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6D84" w:rsidRPr="00DB0D2E" w:rsidRDefault="002D6D84" w:rsidP="00AA46C1">
            <w:pPr>
              <w:rPr>
                <w:rFonts w:ascii="仿宋_GB2312" w:eastAsia="仿宋_GB2312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hint="eastAsia"/>
                <w:b/>
                <w:bCs/>
                <w:color w:val="000000"/>
                <w:sz w:val="20"/>
                <w:szCs w:val="20"/>
              </w:rPr>
              <w:t>完型填空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hint="eastAsia"/>
                <w:b/>
                <w:bCs/>
                <w:color w:val="000000"/>
                <w:sz w:val="20"/>
                <w:szCs w:val="20"/>
              </w:rPr>
              <w:t>单选题（四选一）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hint="eastAsia"/>
                <w:b/>
                <w:bCs/>
                <w:color w:val="000000"/>
                <w:sz w:val="20"/>
                <w:szCs w:val="20"/>
              </w:rPr>
              <w:t>选自或改编自课本的长对话或段落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cs="Arial" w:hint="eastAsia"/>
                <w:b/>
                <w:bCs/>
                <w:color w:val="000000"/>
                <w:sz w:val="20"/>
                <w:szCs w:val="20"/>
              </w:rPr>
              <w:t>总长度为</w:t>
            </w:r>
            <w:r w:rsidRPr="00DB0D2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  <w:r w:rsidRPr="00DB0D2E">
              <w:rPr>
                <w:rFonts w:ascii="仿宋_GB2312" w:eastAsia="仿宋_GB2312" w:hAnsi="Arial" w:cs="Arial" w:hint="eastAsia"/>
                <w:b/>
                <w:bCs/>
                <w:color w:val="000000"/>
                <w:sz w:val="20"/>
                <w:szCs w:val="20"/>
              </w:rPr>
              <w:t>词左右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hint="eastAsia"/>
                <w:b/>
                <w:bCs/>
                <w:color w:val="000000"/>
                <w:sz w:val="20"/>
                <w:szCs w:val="20"/>
              </w:rPr>
              <w:t>理解上下文的篇章意思，能正确运用重点词汇与词组。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2D6D84" w:rsidRPr="00DB0D2E" w:rsidTr="00AA46C1">
        <w:trPr>
          <w:trHeight w:val="795"/>
        </w:trPr>
        <w:tc>
          <w:tcPr>
            <w:tcW w:w="6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2D6D84" w:rsidRPr="00DB0D2E" w:rsidRDefault="002D6D84" w:rsidP="00AA46C1">
            <w:pPr>
              <w:rPr>
                <w:rFonts w:ascii="仿宋_GB2312" w:eastAsia="仿宋_GB2312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6D84" w:rsidRPr="00DB0D2E" w:rsidRDefault="002D6D84" w:rsidP="00AA46C1">
            <w:pPr>
              <w:rPr>
                <w:rFonts w:ascii="仿宋_GB2312" w:eastAsia="仿宋_GB2312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hint="eastAsia"/>
                <w:b/>
                <w:bCs/>
                <w:color w:val="000000"/>
                <w:sz w:val="20"/>
                <w:szCs w:val="20"/>
              </w:rPr>
              <w:t>阅读判断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hint="eastAsia"/>
                <w:b/>
                <w:bCs/>
                <w:color w:val="000000"/>
                <w:sz w:val="20"/>
                <w:szCs w:val="20"/>
              </w:rPr>
              <w:t>正误判断（正</w:t>
            </w:r>
            <w:r w:rsidRPr="00DB0D2E">
              <w:rPr>
                <w:rFonts w:hint="eastAsia"/>
                <w:b/>
                <w:bCs/>
                <w:color w:val="000000"/>
                <w:sz w:val="20"/>
                <w:szCs w:val="20"/>
              </w:rPr>
              <w:t>/</w:t>
            </w:r>
            <w:r w:rsidRPr="00DB0D2E">
              <w:rPr>
                <w:rFonts w:hint="eastAsia"/>
                <w:b/>
                <w:bCs/>
                <w:color w:val="000000"/>
                <w:sz w:val="20"/>
                <w:szCs w:val="20"/>
              </w:rPr>
              <w:t>误）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hint="eastAsia"/>
                <w:b/>
                <w:bCs/>
                <w:color w:val="000000"/>
                <w:sz w:val="20"/>
                <w:szCs w:val="20"/>
              </w:rPr>
              <w:t>选自课本对知识点的理解部分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  <w:r w:rsidRPr="00DB0D2E">
              <w:rPr>
                <w:rFonts w:cs="Arial" w:hint="eastAsia"/>
                <w:b/>
                <w:bCs/>
                <w:color w:val="000000"/>
                <w:sz w:val="20"/>
                <w:szCs w:val="20"/>
              </w:rPr>
              <w:t>个句子，每个句子长度在</w:t>
            </w:r>
            <w:r w:rsidRPr="00DB0D2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15-25</w:t>
            </w:r>
            <w:r w:rsidRPr="00DB0D2E">
              <w:rPr>
                <w:rFonts w:cs="Arial" w:hint="eastAsia"/>
                <w:b/>
                <w:bCs/>
                <w:color w:val="000000"/>
                <w:sz w:val="20"/>
                <w:szCs w:val="20"/>
              </w:rPr>
              <w:t>字之间。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hint="eastAsia"/>
                <w:b/>
                <w:bCs/>
                <w:color w:val="000000"/>
                <w:sz w:val="20"/>
                <w:szCs w:val="20"/>
              </w:rPr>
              <w:t>理解特定情境下的礼仪和注意事项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D6D84" w:rsidRPr="00DB0D2E" w:rsidTr="00AA46C1">
        <w:trPr>
          <w:trHeight w:val="6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hint="eastAsia"/>
                <w:b/>
                <w:bCs/>
                <w:color w:val="000000"/>
                <w:sz w:val="20"/>
                <w:szCs w:val="20"/>
              </w:rPr>
              <w:t>III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hint="eastAsia"/>
                <w:b/>
                <w:bCs/>
                <w:color w:val="000000"/>
                <w:sz w:val="20"/>
                <w:szCs w:val="20"/>
              </w:rPr>
              <w:t>写作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hint="eastAsia"/>
                <w:b/>
                <w:bCs/>
                <w:color w:val="000000"/>
                <w:sz w:val="20"/>
                <w:szCs w:val="20"/>
              </w:rPr>
              <w:t>引导性写作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hint="eastAsia"/>
                <w:b/>
                <w:bCs/>
                <w:color w:val="000000"/>
                <w:sz w:val="20"/>
                <w:szCs w:val="20"/>
              </w:rPr>
              <w:t>引导性写作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hint="eastAsia"/>
                <w:b/>
                <w:bCs/>
                <w:color w:val="000000"/>
                <w:sz w:val="20"/>
                <w:szCs w:val="20"/>
              </w:rPr>
              <w:t>选自课外，主题和课本相关，难度和形式与平时作业相当。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</w:t>
            </w:r>
            <w:r w:rsidRPr="00DB0D2E">
              <w:rPr>
                <w:rFonts w:cs="Arial" w:hint="eastAsia"/>
                <w:b/>
                <w:bCs/>
                <w:color w:val="000000"/>
                <w:sz w:val="20"/>
                <w:szCs w:val="20"/>
              </w:rPr>
              <w:t>字左右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ascii="仿宋_GB2312" w:eastAsia="仿宋_GB2312" w:hint="eastAsia"/>
                <w:b/>
                <w:bCs/>
                <w:color w:val="000000"/>
                <w:sz w:val="20"/>
                <w:szCs w:val="20"/>
              </w:rPr>
              <w:t>针对特定情境下的语境合理有效的反应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</w:tr>
      <w:tr w:rsidR="002D6D84" w:rsidRPr="00DB0D2E" w:rsidTr="00AA46C1">
        <w:trPr>
          <w:trHeight w:val="300"/>
        </w:trPr>
        <w:tc>
          <w:tcPr>
            <w:tcW w:w="12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rPr>
                <w:rFonts w:ascii="仿宋_GB2312" w:eastAsia="仿宋_GB2312" w:hAnsi="宋体" w:cs="宋体"/>
                <w:b/>
                <w:bCs/>
                <w:sz w:val="20"/>
                <w:szCs w:val="20"/>
              </w:rPr>
            </w:pPr>
            <w:r w:rsidRPr="00DB0D2E">
              <w:rPr>
                <w:rFonts w:ascii="仿宋_GB2312" w:eastAsia="仿宋_GB2312" w:hint="eastAsia"/>
                <w:b/>
                <w:bCs/>
                <w:sz w:val="20"/>
                <w:szCs w:val="20"/>
              </w:rPr>
              <w:t>总计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0D2E">
              <w:rPr>
                <w:rFonts w:ascii="Arial" w:hAnsi="Arial" w:cs="Arial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B0D2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84" w:rsidRPr="00DB0D2E" w:rsidRDefault="002D6D84" w:rsidP="00AA46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0D2E">
              <w:rPr>
                <w:rFonts w:ascii="Arial" w:hAnsi="Arial" w:cs="Arial"/>
                <w:b/>
                <w:bCs/>
                <w:sz w:val="20"/>
                <w:szCs w:val="20"/>
              </w:rPr>
              <w:t>60</w:t>
            </w:r>
          </w:p>
        </w:tc>
      </w:tr>
    </w:tbl>
    <w:p w:rsidR="002D6D84" w:rsidRPr="00DB0D2E" w:rsidRDefault="002D6D84" w:rsidP="002D6D84">
      <w:pPr>
        <w:rPr>
          <w:b/>
          <w:sz w:val="36"/>
          <w:szCs w:val="36"/>
        </w:rPr>
      </w:pPr>
    </w:p>
    <w:p w:rsidR="002D6D84" w:rsidRPr="00DB0D2E" w:rsidRDefault="002D6D84" w:rsidP="002D6D84">
      <w:pPr>
        <w:rPr>
          <w:b/>
          <w:sz w:val="36"/>
          <w:szCs w:val="36"/>
        </w:rPr>
      </w:pPr>
    </w:p>
    <w:p w:rsidR="002D6D84" w:rsidRPr="00DB0D2E" w:rsidRDefault="002D6D84" w:rsidP="002D6D84">
      <w:pPr>
        <w:rPr>
          <w:b/>
          <w:sz w:val="36"/>
          <w:szCs w:val="36"/>
        </w:rPr>
      </w:pPr>
      <w:r w:rsidRPr="00DB0D2E">
        <w:rPr>
          <w:rFonts w:hint="eastAsia"/>
          <w:b/>
          <w:sz w:val="36"/>
          <w:szCs w:val="36"/>
        </w:rPr>
        <w:lastRenderedPageBreak/>
        <w:t>（</w:t>
      </w:r>
      <w:r w:rsidRPr="00DB0D2E">
        <w:rPr>
          <w:rFonts w:hint="eastAsia"/>
          <w:b/>
          <w:sz w:val="36"/>
          <w:szCs w:val="36"/>
        </w:rPr>
        <w:t>2</w:t>
      </w:r>
      <w:r w:rsidRPr="00DB0D2E">
        <w:rPr>
          <w:rFonts w:hint="eastAsia"/>
          <w:b/>
          <w:sz w:val="36"/>
          <w:szCs w:val="36"/>
        </w:rPr>
        <w:t>）重点复习单元：注意：听力和完形部分均出自课本。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5580"/>
        <w:gridCol w:w="4500"/>
      </w:tblGrid>
      <w:tr w:rsidR="002D6D84" w:rsidRPr="00DB0D2E" w:rsidTr="00AA46C1">
        <w:tc>
          <w:tcPr>
            <w:tcW w:w="2628" w:type="dxa"/>
            <w:shd w:val="clear" w:color="auto" w:fill="auto"/>
          </w:tcPr>
          <w:p w:rsidR="002D6D84" w:rsidRPr="00DB0D2E" w:rsidRDefault="002D6D84" w:rsidP="00AA46C1">
            <w:pPr>
              <w:jc w:val="center"/>
              <w:rPr>
                <w:b/>
                <w:sz w:val="28"/>
                <w:szCs w:val="28"/>
              </w:rPr>
            </w:pPr>
            <w:r w:rsidRPr="00DB0D2E">
              <w:rPr>
                <w:rFonts w:hint="eastAsia"/>
                <w:b/>
                <w:sz w:val="28"/>
                <w:szCs w:val="28"/>
              </w:rPr>
              <w:t>考题部分</w:t>
            </w:r>
          </w:p>
        </w:tc>
        <w:tc>
          <w:tcPr>
            <w:tcW w:w="5580" w:type="dxa"/>
            <w:shd w:val="clear" w:color="auto" w:fill="auto"/>
          </w:tcPr>
          <w:p w:rsidR="002D6D84" w:rsidRPr="00DB0D2E" w:rsidRDefault="002D6D84" w:rsidP="00AA46C1">
            <w:pPr>
              <w:jc w:val="center"/>
              <w:rPr>
                <w:b/>
                <w:sz w:val="28"/>
                <w:szCs w:val="28"/>
              </w:rPr>
            </w:pPr>
            <w:r w:rsidRPr="00DB0D2E">
              <w:rPr>
                <w:rFonts w:hint="eastAsia"/>
                <w:b/>
                <w:sz w:val="28"/>
                <w:szCs w:val="28"/>
              </w:rPr>
              <w:t>Presenting</w:t>
            </w:r>
          </w:p>
        </w:tc>
        <w:tc>
          <w:tcPr>
            <w:tcW w:w="4500" w:type="dxa"/>
            <w:shd w:val="clear" w:color="auto" w:fill="auto"/>
          </w:tcPr>
          <w:p w:rsidR="002D6D84" w:rsidRPr="00DB0D2E" w:rsidRDefault="002D6D84" w:rsidP="00AA46C1">
            <w:pPr>
              <w:jc w:val="center"/>
              <w:rPr>
                <w:b/>
                <w:sz w:val="28"/>
                <w:szCs w:val="28"/>
              </w:rPr>
            </w:pPr>
            <w:r w:rsidRPr="00DB0D2E">
              <w:rPr>
                <w:rFonts w:hint="eastAsia"/>
                <w:b/>
                <w:sz w:val="28"/>
                <w:szCs w:val="28"/>
              </w:rPr>
              <w:t>Socializing</w:t>
            </w:r>
          </w:p>
        </w:tc>
      </w:tr>
      <w:tr w:rsidR="002D6D84" w:rsidRPr="00DB0D2E" w:rsidTr="00AA46C1">
        <w:tc>
          <w:tcPr>
            <w:tcW w:w="2628" w:type="dxa"/>
            <w:shd w:val="clear" w:color="auto" w:fill="auto"/>
          </w:tcPr>
          <w:p w:rsidR="002D6D84" w:rsidRPr="00DB0D2E" w:rsidRDefault="002D6D84" w:rsidP="00AA46C1">
            <w:pPr>
              <w:rPr>
                <w:sz w:val="28"/>
                <w:szCs w:val="28"/>
              </w:rPr>
            </w:pPr>
            <w:r w:rsidRPr="00DB0D2E">
              <w:rPr>
                <w:rFonts w:hint="eastAsia"/>
                <w:sz w:val="28"/>
                <w:szCs w:val="28"/>
              </w:rPr>
              <w:t>I.</w:t>
            </w:r>
            <w:r w:rsidRPr="00DB0D2E">
              <w:rPr>
                <w:rFonts w:hint="eastAsia"/>
                <w:sz w:val="28"/>
                <w:szCs w:val="28"/>
              </w:rPr>
              <w:t>听力</w:t>
            </w:r>
          </w:p>
        </w:tc>
        <w:tc>
          <w:tcPr>
            <w:tcW w:w="10080" w:type="dxa"/>
            <w:gridSpan w:val="2"/>
            <w:vMerge w:val="restart"/>
            <w:shd w:val="clear" w:color="auto" w:fill="auto"/>
          </w:tcPr>
          <w:p w:rsidR="002D6D84" w:rsidRDefault="002D6D84" w:rsidP="00AA46C1">
            <w:pPr>
              <w:jc w:val="center"/>
              <w:rPr>
                <w:b/>
                <w:color w:val="FF0000"/>
                <w:sz w:val="24"/>
              </w:rPr>
            </w:pPr>
          </w:p>
          <w:p w:rsidR="002D6D84" w:rsidRPr="00DB0D2E" w:rsidRDefault="002D6D84" w:rsidP="00AA46C1">
            <w:pPr>
              <w:jc w:val="center"/>
              <w:rPr>
                <w:b/>
                <w:color w:val="FF0000"/>
                <w:sz w:val="24"/>
              </w:rPr>
            </w:pPr>
            <w:r>
              <w:rPr>
                <w:rFonts w:hint="eastAsia"/>
                <w:b/>
                <w:color w:val="FF0000"/>
                <w:sz w:val="24"/>
              </w:rPr>
              <w:t>1-6</w:t>
            </w:r>
            <w:r>
              <w:rPr>
                <w:rFonts w:hint="eastAsia"/>
                <w:b/>
                <w:color w:val="FF0000"/>
                <w:sz w:val="24"/>
              </w:rPr>
              <w:t>单元中的主要对话内容</w:t>
            </w:r>
          </w:p>
        </w:tc>
      </w:tr>
      <w:tr w:rsidR="002D6D84" w:rsidRPr="00DB0D2E" w:rsidTr="00AA46C1">
        <w:tc>
          <w:tcPr>
            <w:tcW w:w="2628" w:type="dxa"/>
            <w:shd w:val="clear" w:color="auto" w:fill="auto"/>
          </w:tcPr>
          <w:p w:rsidR="002D6D84" w:rsidRPr="00DB0D2E" w:rsidRDefault="002D6D84" w:rsidP="00AA46C1">
            <w:pPr>
              <w:rPr>
                <w:sz w:val="28"/>
                <w:szCs w:val="28"/>
              </w:rPr>
            </w:pPr>
            <w:r w:rsidRPr="00DB0D2E">
              <w:rPr>
                <w:rFonts w:hint="eastAsia"/>
                <w:sz w:val="28"/>
                <w:szCs w:val="28"/>
              </w:rPr>
              <w:t>II.</w:t>
            </w:r>
            <w:r w:rsidRPr="00DB0D2E">
              <w:rPr>
                <w:rFonts w:hint="eastAsia"/>
                <w:sz w:val="28"/>
                <w:szCs w:val="28"/>
              </w:rPr>
              <w:t>完形填空</w:t>
            </w:r>
          </w:p>
        </w:tc>
        <w:tc>
          <w:tcPr>
            <w:tcW w:w="10080" w:type="dxa"/>
            <w:gridSpan w:val="2"/>
            <w:vMerge/>
            <w:shd w:val="clear" w:color="auto" w:fill="auto"/>
          </w:tcPr>
          <w:p w:rsidR="002D6D84" w:rsidRPr="00DB0D2E" w:rsidRDefault="002D6D84" w:rsidP="00AA46C1">
            <w:pPr>
              <w:rPr>
                <w:b/>
                <w:color w:val="FF0000"/>
                <w:sz w:val="24"/>
              </w:rPr>
            </w:pPr>
          </w:p>
        </w:tc>
      </w:tr>
      <w:tr w:rsidR="002D6D84" w:rsidRPr="00DB0D2E" w:rsidTr="00AA46C1">
        <w:trPr>
          <w:trHeight w:val="807"/>
        </w:trPr>
        <w:tc>
          <w:tcPr>
            <w:tcW w:w="2628" w:type="dxa"/>
            <w:shd w:val="clear" w:color="auto" w:fill="auto"/>
          </w:tcPr>
          <w:p w:rsidR="002D6D84" w:rsidRPr="00DB0D2E" w:rsidRDefault="002D6D84" w:rsidP="00AA46C1">
            <w:pPr>
              <w:rPr>
                <w:sz w:val="28"/>
                <w:szCs w:val="28"/>
              </w:rPr>
            </w:pPr>
            <w:r w:rsidRPr="00DB0D2E">
              <w:rPr>
                <w:rFonts w:hint="eastAsia"/>
                <w:sz w:val="28"/>
                <w:szCs w:val="28"/>
              </w:rPr>
              <w:t>III.</w:t>
            </w:r>
            <w:r w:rsidRPr="00DB0D2E">
              <w:rPr>
                <w:rFonts w:hint="eastAsia"/>
                <w:sz w:val="28"/>
                <w:szCs w:val="28"/>
              </w:rPr>
              <w:t>写作</w:t>
            </w:r>
          </w:p>
        </w:tc>
        <w:tc>
          <w:tcPr>
            <w:tcW w:w="5580" w:type="dxa"/>
            <w:shd w:val="clear" w:color="auto" w:fill="auto"/>
          </w:tcPr>
          <w:p w:rsidR="002D6D84" w:rsidRPr="00DB0D2E" w:rsidRDefault="002D6D84" w:rsidP="00AA46C1">
            <w:pPr>
              <w:rPr>
                <w:b/>
                <w:color w:val="FF0000"/>
                <w:sz w:val="24"/>
              </w:rPr>
            </w:pPr>
            <w:r>
              <w:rPr>
                <w:rFonts w:hint="eastAsia"/>
                <w:b/>
                <w:color w:val="FF0000"/>
                <w:kern w:val="0"/>
                <w:sz w:val="24"/>
              </w:rPr>
              <w:t>U1</w:t>
            </w:r>
            <w:r>
              <w:rPr>
                <w:rFonts w:hint="eastAsia"/>
                <w:b/>
                <w:color w:val="FF0000"/>
                <w:kern w:val="0"/>
                <w:sz w:val="24"/>
              </w:rPr>
              <w:t>，</w:t>
            </w:r>
            <w:r>
              <w:rPr>
                <w:rFonts w:hint="eastAsia"/>
                <w:b/>
                <w:color w:val="FF0000"/>
                <w:kern w:val="0"/>
                <w:sz w:val="24"/>
              </w:rPr>
              <w:t>U3</w:t>
            </w:r>
            <w:r>
              <w:rPr>
                <w:rFonts w:hint="eastAsia"/>
                <w:b/>
                <w:color w:val="FF0000"/>
                <w:kern w:val="0"/>
                <w:sz w:val="24"/>
              </w:rPr>
              <w:t>，</w:t>
            </w:r>
            <w:r w:rsidRPr="00BA1807">
              <w:rPr>
                <w:b/>
                <w:color w:val="FF0000"/>
                <w:kern w:val="0"/>
                <w:sz w:val="24"/>
              </w:rPr>
              <w:t>U4,</w:t>
            </w:r>
          </w:p>
        </w:tc>
        <w:tc>
          <w:tcPr>
            <w:tcW w:w="4500" w:type="dxa"/>
            <w:shd w:val="clear" w:color="auto" w:fill="auto"/>
          </w:tcPr>
          <w:p w:rsidR="002D6D84" w:rsidRPr="00DB0D2E" w:rsidDel="003910D1" w:rsidRDefault="002D6D84" w:rsidP="00AA46C1">
            <w:pPr>
              <w:pStyle w:val="a5"/>
              <w:widowControl/>
              <w:rPr>
                <w:del w:id="0" w:author="User" w:date="2014-11-05T20:45:00Z"/>
                <w:b/>
                <w:color w:val="000000"/>
                <w:sz w:val="24"/>
              </w:rPr>
            </w:pPr>
            <w:r w:rsidRPr="00DB0D2E">
              <w:rPr>
                <w:b/>
                <w:color w:val="FF0000"/>
                <w:sz w:val="24"/>
              </w:rPr>
              <w:t>U1</w:t>
            </w:r>
            <w:r>
              <w:rPr>
                <w:rFonts w:hint="eastAsia"/>
                <w:b/>
                <w:color w:val="FF0000"/>
                <w:sz w:val="24"/>
              </w:rPr>
              <w:t>，</w:t>
            </w:r>
            <w:r>
              <w:rPr>
                <w:rFonts w:hint="eastAsia"/>
                <w:b/>
                <w:color w:val="FF0000"/>
                <w:sz w:val="24"/>
              </w:rPr>
              <w:t>U6</w:t>
            </w:r>
          </w:p>
          <w:p w:rsidR="002D6D84" w:rsidRPr="00DB0D2E" w:rsidRDefault="002D6D84" w:rsidP="00AA46C1">
            <w:pPr>
              <w:pStyle w:val="a5"/>
              <w:widowControl/>
              <w:spacing w:after="0"/>
              <w:rPr>
                <w:b/>
                <w:color w:val="FF0000"/>
                <w:sz w:val="24"/>
              </w:rPr>
            </w:pPr>
          </w:p>
        </w:tc>
      </w:tr>
    </w:tbl>
    <w:p w:rsidR="002D6D84" w:rsidRPr="00DB0D2E" w:rsidRDefault="002D6D84" w:rsidP="002D6D84">
      <w:pPr>
        <w:rPr>
          <w:sz w:val="36"/>
          <w:szCs w:val="36"/>
        </w:rPr>
      </w:pPr>
    </w:p>
    <w:p w:rsidR="002D6D84" w:rsidRPr="00DB0D2E" w:rsidRDefault="002D6D84" w:rsidP="002D6D84">
      <w:pPr>
        <w:rPr>
          <w:b/>
          <w:sz w:val="36"/>
          <w:szCs w:val="36"/>
        </w:rPr>
      </w:pPr>
      <w:r w:rsidRPr="00DB0D2E">
        <w:rPr>
          <w:rFonts w:hint="eastAsia"/>
          <w:b/>
          <w:sz w:val="36"/>
          <w:szCs w:val="36"/>
        </w:rPr>
        <w:t>（</w:t>
      </w:r>
      <w:r w:rsidRPr="00DB0D2E">
        <w:rPr>
          <w:rFonts w:hint="eastAsia"/>
          <w:b/>
          <w:sz w:val="36"/>
          <w:szCs w:val="36"/>
        </w:rPr>
        <w:t>3</w:t>
      </w:r>
      <w:r w:rsidRPr="00DB0D2E">
        <w:rPr>
          <w:rFonts w:hint="eastAsia"/>
          <w:b/>
          <w:sz w:val="36"/>
          <w:szCs w:val="36"/>
        </w:rPr>
        <w:t>）重点复习单元</w:t>
      </w:r>
    </w:p>
    <w:p w:rsidR="002D6D84" w:rsidRPr="00DB0D2E" w:rsidRDefault="002D6D84" w:rsidP="002D6D84">
      <w:pPr>
        <w:rPr>
          <w:b/>
          <w:sz w:val="28"/>
          <w:szCs w:val="28"/>
        </w:rPr>
      </w:pPr>
      <w:r w:rsidRPr="00DB0D2E">
        <w:rPr>
          <w:rFonts w:hint="eastAsia"/>
          <w:b/>
          <w:sz w:val="28"/>
          <w:szCs w:val="28"/>
        </w:rPr>
        <w:t xml:space="preserve">PRESENTING  &amp; </w:t>
      </w:r>
      <w:r w:rsidRPr="00DB0D2E">
        <w:rPr>
          <w:b/>
          <w:sz w:val="28"/>
          <w:szCs w:val="28"/>
        </w:rPr>
        <w:t>Socializing</w:t>
      </w:r>
    </w:p>
    <w:p w:rsidR="002D6D84" w:rsidRPr="00DB0D2E" w:rsidRDefault="002D6D84" w:rsidP="002D6D84">
      <w:pPr>
        <w:rPr>
          <w:b/>
          <w:sz w:val="28"/>
          <w:szCs w:val="28"/>
        </w:rPr>
      </w:pPr>
      <w:r w:rsidRPr="00DB0D2E">
        <w:rPr>
          <w:rFonts w:hint="eastAsia"/>
          <w:b/>
          <w:sz w:val="28"/>
          <w:szCs w:val="28"/>
        </w:rPr>
        <w:t>A</w:t>
      </w:r>
      <w:r w:rsidRPr="00DB0D2E">
        <w:rPr>
          <w:rFonts w:hint="eastAsia"/>
          <w:b/>
          <w:sz w:val="28"/>
          <w:szCs w:val="28"/>
        </w:rPr>
        <w:t>句子填空</w:t>
      </w:r>
    </w:p>
    <w:p w:rsidR="002D6D84" w:rsidRPr="00DB0D2E" w:rsidRDefault="002D6D84" w:rsidP="002D6D84">
      <w:pPr>
        <w:rPr>
          <w:sz w:val="28"/>
          <w:szCs w:val="28"/>
        </w:rPr>
      </w:pPr>
      <w:r w:rsidRPr="00DB0D2E">
        <w:rPr>
          <w:sz w:val="28"/>
          <w:szCs w:val="28"/>
        </w:rPr>
        <w:t xml:space="preserve">1. Help someone, help! The laptop has __________and we can’t see the slides.. </w:t>
      </w:r>
    </w:p>
    <w:p w:rsidR="002D6D84" w:rsidRPr="00DB0D2E" w:rsidRDefault="002D6D84" w:rsidP="002D6D84">
      <w:pPr>
        <w:rPr>
          <w:sz w:val="28"/>
          <w:szCs w:val="28"/>
        </w:rPr>
      </w:pPr>
      <w:r w:rsidRPr="00DB0D2E">
        <w:rPr>
          <w:sz w:val="28"/>
          <w:szCs w:val="28"/>
        </w:rPr>
        <w:t>2. Then I’ll go on to speak about how we are _________ethnic minorities within the whole organization.</w:t>
      </w:r>
    </w:p>
    <w:p w:rsidR="002D6D84" w:rsidRPr="00DB0D2E" w:rsidRDefault="002D6D84" w:rsidP="002D6D84">
      <w:pPr>
        <w:rPr>
          <w:sz w:val="28"/>
          <w:szCs w:val="28"/>
        </w:rPr>
      </w:pPr>
      <w:r w:rsidRPr="00DB0D2E">
        <w:rPr>
          <w:sz w:val="28"/>
          <w:szCs w:val="28"/>
        </w:rPr>
        <w:t>3. I appreciate your ________, but the conference will still go ahead</w:t>
      </w:r>
    </w:p>
    <w:p w:rsidR="002D6D84" w:rsidRPr="00DB0D2E" w:rsidRDefault="002D6D84" w:rsidP="002D6D84">
      <w:pPr>
        <w:rPr>
          <w:sz w:val="28"/>
          <w:szCs w:val="28"/>
        </w:rPr>
      </w:pPr>
      <w:r w:rsidRPr="00DB0D2E">
        <w:rPr>
          <w:sz w:val="28"/>
          <w:szCs w:val="28"/>
        </w:rPr>
        <w:t>4. I’ve been asked to tell you about the new shift system the company’s planning to</w:t>
      </w:r>
      <w:r w:rsidRPr="00DB0D2E">
        <w:rPr>
          <w:rFonts w:hint="eastAsia"/>
          <w:sz w:val="28"/>
          <w:szCs w:val="28"/>
        </w:rPr>
        <w:t xml:space="preserve"> </w:t>
      </w:r>
      <w:r w:rsidRPr="00DB0D2E">
        <w:rPr>
          <w:sz w:val="28"/>
          <w:szCs w:val="28"/>
        </w:rPr>
        <w:t xml:space="preserve">___________in all its European plants </w:t>
      </w:r>
    </w:p>
    <w:p w:rsidR="002D6D84" w:rsidRPr="00DB0D2E" w:rsidRDefault="002D6D84" w:rsidP="002D6D84">
      <w:pPr>
        <w:rPr>
          <w:sz w:val="28"/>
          <w:szCs w:val="28"/>
        </w:rPr>
      </w:pPr>
      <w:r w:rsidRPr="00DB0D2E">
        <w:rPr>
          <w:sz w:val="28"/>
          <w:szCs w:val="28"/>
        </w:rPr>
        <w:t>5. Bernard is responsible for _______and maintaining the machinery in the plant.</w:t>
      </w:r>
    </w:p>
    <w:p w:rsidR="002D6D84" w:rsidRPr="00DB0D2E" w:rsidRDefault="002D6D84" w:rsidP="002D6D84">
      <w:pPr>
        <w:rPr>
          <w:sz w:val="28"/>
          <w:szCs w:val="28"/>
        </w:rPr>
      </w:pPr>
      <w:r w:rsidRPr="00DB0D2E">
        <w:rPr>
          <w:sz w:val="28"/>
          <w:szCs w:val="28"/>
        </w:rPr>
        <w:t xml:space="preserve">6. All staff will be ________by their line manager once a year. </w:t>
      </w:r>
    </w:p>
    <w:p w:rsidR="002D6D84" w:rsidRPr="00DB0D2E" w:rsidRDefault="002D6D84" w:rsidP="002D6D84">
      <w:pPr>
        <w:rPr>
          <w:sz w:val="28"/>
          <w:szCs w:val="28"/>
        </w:rPr>
      </w:pPr>
      <w:r w:rsidRPr="00DB0D2E">
        <w:rPr>
          <w:sz w:val="28"/>
          <w:szCs w:val="28"/>
        </w:rPr>
        <w:t>7.</w:t>
      </w:r>
      <w:r w:rsidRPr="00DB0D2E">
        <w:rPr>
          <w:sz w:val="28"/>
          <w:szCs w:val="28"/>
        </w:rPr>
        <w:tab/>
        <w:t xml:space="preserve">Given the fact that we have a </w:t>
      </w:r>
      <w:proofErr w:type="spellStart"/>
      <w:r w:rsidRPr="00DB0D2E">
        <w:rPr>
          <w:sz w:val="28"/>
          <w:szCs w:val="28"/>
        </w:rPr>
        <w:t>highly______product</w:t>
      </w:r>
      <w:proofErr w:type="spellEnd"/>
      <w:r w:rsidRPr="00DB0D2E">
        <w:rPr>
          <w:sz w:val="28"/>
          <w:szCs w:val="28"/>
        </w:rPr>
        <w:t xml:space="preserve">, I think we’re onto a winner. </w:t>
      </w:r>
    </w:p>
    <w:p w:rsidR="002D6D84" w:rsidRPr="00DB0D2E" w:rsidRDefault="002D6D84" w:rsidP="002D6D84">
      <w:pPr>
        <w:rPr>
          <w:sz w:val="28"/>
          <w:szCs w:val="28"/>
        </w:rPr>
      </w:pPr>
      <w:r w:rsidRPr="00DB0D2E">
        <w:rPr>
          <w:sz w:val="28"/>
          <w:szCs w:val="28"/>
        </w:rPr>
        <w:lastRenderedPageBreak/>
        <w:t>8.</w:t>
      </w:r>
      <w:r w:rsidRPr="00DB0D2E">
        <w:rPr>
          <w:sz w:val="28"/>
          <w:szCs w:val="28"/>
        </w:rPr>
        <w:tab/>
        <w:t xml:space="preserve">I’ll look at the advantages of us using external agencies to help ______highly trained staff  </w:t>
      </w:r>
    </w:p>
    <w:p w:rsidR="002D6D84" w:rsidRPr="00DB0D2E" w:rsidRDefault="002D6D84" w:rsidP="002D6D84">
      <w:pPr>
        <w:rPr>
          <w:sz w:val="28"/>
          <w:szCs w:val="28"/>
        </w:rPr>
      </w:pPr>
      <w:r w:rsidRPr="00DB0D2E">
        <w:rPr>
          <w:sz w:val="28"/>
          <w:szCs w:val="28"/>
        </w:rPr>
        <w:t>9.</w:t>
      </w:r>
      <w:r w:rsidRPr="00DB0D2E">
        <w:rPr>
          <w:sz w:val="28"/>
          <w:szCs w:val="28"/>
        </w:rPr>
        <w:tab/>
        <w:t xml:space="preserve">This brings me the end of my talk. To _______, branding is more than just the logo </w:t>
      </w:r>
    </w:p>
    <w:p w:rsidR="002D6D84" w:rsidRPr="00DB0D2E" w:rsidRDefault="002D6D84" w:rsidP="002D6D84">
      <w:pPr>
        <w:rPr>
          <w:sz w:val="28"/>
          <w:szCs w:val="28"/>
        </w:rPr>
      </w:pPr>
      <w:r w:rsidRPr="00DB0D2E">
        <w:rPr>
          <w:rFonts w:hint="eastAsia"/>
          <w:sz w:val="28"/>
          <w:szCs w:val="28"/>
        </w:rPr>
        <w:t>1</w:t>
      </w:r>
      <w:r w:rsidRPr="00DB0D2E">
        <w:rPr>
          <w:sz w:val="28"/>
          <w:szCs w:val="28"/>
        </w:rPr>
        <w:t>0. I’m here to talk about the _____of our latest product, the new PDMS.</w:t>
      </w:r>
    </w:p>
    <w:p w:rsidR="002D6D84" w:rsidRPr="00DB0D2E" w:rsidRDefault="002D6D84" w:rsidP="002D6D84">
      <w:pPr>
        <w:rPr>
          <w:kern w:val="0"/>
          <w:sz w:val="28"/>
          <w:szCs w:val="28"/>
        </w:rPr>
      </w:pPr>
      <w:r w:rsidRPr="00DB0D2E">
        <w:rPr>
          <w:rFonts w:hint="eastAsia"/>
          <w:kern w:val="0"/>
          <w:sz w:val="28"/>
          <w:szCs w:val="28"/>
        </w:rPr>
        <w:t>11</w:t>
      </w:r>
      <w:r w:rsidRPr="00DB0D2E">
        <w:rPr>
          <w:kern w:val="0"/>
          <w:sz w:val="28"/>
          <w:szCs w:val="28"/>
        </w:rPr>
        <w:t>. But before I _____ over to Bernard, I’d like to say just a few words about health and safety during your visit.</w:t>
      </w:r>
    </w:p>
    <w:p w:rsidR="002D6D84" w:rsidRPr="00DB0D2E" w:rsidRDefault="002D6D84" w:rsidP="002D6D84">
      <w:pPr>
        <w:rPr>
          <w:kern w:val="0"/>
          <w:sz w:val="28"/>
          <w:szCs w:val="28"/>
        </w:rPr>
      </w:pPr>
      <w:r w:rsidRPr="00DB0D2E">
        <w:rPr>
          <w:rFonts w:hint="eastAsia"/>
          <w:kern w:val="0"/>
          <w:sz w:val="28"/>
          <w:szCs w:val="28"/>
        </w:rPr>
        <w:t xml:space="preserve">12. </w:t>
      </w:r>
      <w:r w:rsidRPr="00DB0D2E">
        <w:rPr>
          <w:kern w:val="0"/>
          <w:sz w:val="28"/>
          <w:szCs w:val="28"/>
        </w:rPr>
        <w:t>By ________our complaints department, we could save 400,000 dollars a year.</w:t>
      </w:r>
    </w:p>
    <w:p w:rsidR="002D6D84" w:rsidRPr="00DB0D2E" w:rsidRDefault="002D6D84" w:rsidP="002D6D84">
      <w:pPr>
        <w:rPr>
          <w:kern w:val="0"/>
          <w:sz w:val="28"/>
          <w:szCs w:val="28"/>
        </w:rPr>
      </w:pPr>
      <w:r w:rsidRPr="00DB0D2E">
        <w:rPr>
          <w:rFonts w:hint="eastAsia"/>
          <w:kern w:val="0"/>
          <w:sz w:val="28"/>
          <w:szCs w:val="28"/>
        </w:rPr>
        <w:t>13</w:t>
      </w:r>
      <w:r w:rsidRPr="00DB0D2E">
        <w:rPr>
          <w:kern w:val="0"/>
          <w:sz w:val="28"/>
          <w:szCs w:val="28"/>
        </w:rPr>
        <w:t>. I will use the slides and ______ to show you the graphs and pie charts.</w:t>
      </w:r>
    </w:p>
    <w:p w:rsidR="002D6D84" w:rsidRPr="00DB0D2E" w:rsidRDefault="002D6D84" w:rsidP="002D6D84">
      <w:pPr>
        <w:rPr>
          <w:kern w:val="0"/>
          <w:sz w:val="28"/>
          <w:szCs w:val="28"/>
        </w:rPr>
      </w:pPr>
      <w:r w:rsidRPr="00DB0D2E">
        <w:rPr>
          <w:rFonts w:hint="eastAsia"/>
          <w:kern w:val="0"/>
          <w:sz w:val="28"/>
          <w:szCs w:val="28"/>
        </w:rPr>
        <w:t>14</w:t>
      </w:r>
      <w:r w:rsidRPr="00DB0D2E">
        <w:rPr>
          <w:kern w:val="0"/>
          <w:sz w:val="28"/>
          <w:szCs w:val="28"/>
        </w:rPr>
        <w:t xml:space="preserve">. Given the excellent pricing strategy and _________campaign, I think we are onto a winner. </w:t>
      </w:r>
    </w:p>
    <w:p w:rsidR="002D6D84" w:rsidRPr="00DB0D2E" w:rsidRDefault="002D6D84" w:rsidP="002D6D84">
      <w:pPr>
        <w:rPr>
          <w:kern w:val="0"/>
          <w:sz w:val="28"/>
          <w:szCs w:val="28"/>
        </w:rPr>
      </w:pPr>
      <w:r w:rsidRPr="00DB0D2E">
        <w:rPr>
          <w:rFonts w:hint="eastAsia"/>
          <w:kern w:val="0"/>
          <w:sz w:val="28"/>
          <w:szCs w:val="28"/>
        </w:rPr>
        <w:t>15</w:t>
      </w:r>
      <w:r w:rsidRPr="00DB0D2E">
        <w:rPr>
          <w:kern w:val="0"/>
          <w:sz w:val="28"/>
          <w:szCs w:val="28"/>
        </w:rPr>
        <w:t>. We’ve got several pages on our company website being ________to advertise our new product.</w:t>
      </w:r>
    </w:p>
    <w:p w:rsidR="002D6D84" w:rsidRPr="00DB0D2E" w:rsidRDefault="002D6D84" w:rsidP="002D6D84">
      <w:pPr>
        <w:rPr>
          <w:kern w:val="0"/>
          <w:sz w:val="28"/>
          <w:szCs w:val="28"/>
        </w:rPr>
      </w:pPr>
      <w:r w:rsidRPr="00DB0D2E">
        <w:rPr>
          <w:rFonts w:hint="eastAsia"/>
          <w:kern w:val="0"/>
          <w:sz w:val="28"/>
          <w:szCs w:val="28"/>
        </w:rPr>
        <w:t>16</w:t>
      </w:r>
      <w:r w:rsidRPr="00DB0D2E">
        <w:rPr>
          <w:kern w:val="0"/>
          <w:sz w:val="28"/>
          <w:szCs w:val="28"/>
        </w:rPr>
        <w:t xml:space="preserve">. I can understand your worries, Marina, but I can ______there’ll definitely not be any closures. </w:t>
      </w:r>
    </w:p>
    <w:p w:rsidR="002D6D84" w:rsidRPr="00DB0D2E" w:rsidRDefault="002D6D84" w:rsidP="002D6D84">
      <w:pPr>
        <w:numPr>
          <w:ilvl w:val="0"/>
          <w:numId w:val="4"/>
        </w:numPr>
        <w:rPr>
          <w:kern w:val="0"/>
          <w:sz w:val="28"/>
          <w:szCs w:val="28"/>
        </w:rPr>
      </w:pPr>
      <w:r w:rsidRPr="00DB0D2E">
        <w:rPr>
          <w:kern w:val="0"/>
          <w:sz w:val="28"/>
          <w:szCs w:val="28"/>
        </w:rPr>
        <w:t xml:space="preserve">Let’s now look at ______and responsibilities for the team, so ... </w:t>
      </w:r>
      <w:proofErr w:type="spellStart"/>
      <w:r w:rsidRPr="00DB0D2E">
        <w:rPr>
          <w:kern w:val="0"/>
          <w:sz w:val="28"/>
          <w:szCs w:val="28"/>
        </w:rPr>
        <w:t>Kulvinder</w:t>
      </w:r>
      <w:proofErr w:type="spellEnd"/>
      <w:r w:rsidRPr="00DB0D2E">
        <w:rPr>
          <w:kern w:val="0"/>
          <w:sz w:val="28"/>
          <w:szCs w:val="28"/>
        </w:rPr>
        <w:t xml:space="preserve"> </w:t>
      </w:r>
      <w:proofErr w:type="spellStart"/>
      <w:r w:rsidRPr="00DB0D2E">
        <w:rPr>
          <w:kern w:val="0"/>
          <w:sz w:val="28"/>
          <w:szCs w:val="28"/>
        </w:rPr>
        <w:t>Thaker</w:t>
      </w:r>
      <w:proofErr w:type="spellEnd"/>
      <w:r w:rsidRPr="00DB0D2E">
        <w:rPr>
          <w:kern w:val="0"/>
          <w:sz w:val="28"/>
          <w:szCs w:val="28"/>
        </w:rPr>
        <w:t xml:space="preserve"> will be responsible for booking speakers and workshop leaders </w:t>
      </w:r>
    </w:p>
    <w:p w:rsidR="002D6D84" w:rsidRPr="00DB0D2E" w:rsidRDefault="002D6D84" w:rsidP="002D6D84">
      <w:pPr>
        <w:numPr>
          <w:ilvl w:val="0"/>
          <w:numId w:val="4"/>
        </w:numPr>
        <w:rPr>
          <w:kern w:val="0"/>
          <w:sz w:val="28"/>
          <w:szCs w:val="28"/>
        </w:rPr>
      </w:pPr>
      <w:r w:rsidRPr="00DB0D2E">
        <w:rPr>
          <w:kern w:val="0"/>
          <w:sz w:val="28"/>
          <w:szCs w:val="28"/>
        </w:rPr>
        <w:t xml:space="preserve">We’d better design some product brochures with rich </w:t>
      </w:r>
      <w:proofErr w:type="spellStart"/>
      <w:r w:rsidRPr="00DB0D2E">
        <w:rPr>
          <w:kern w:val="0"/>
          <w:sz w:val="28"/>
          <w:szCs w:val="28"/>
        </w:rPr>
        <w:t>colours</w:t>
      </w:r>
      <w:proofErr w:type="spellEnd"/>
      <w:r w:rsidRPr="00DB0D2E">
        <w:rPr>
          <w:kern w:val="0"/>
          <w:sz w:val="28"/>
          <w:szCs w:val="28"/>
        </w:rPr>
        <w:t xml:space="preserve"> and attractive slogans to _________</w:t>
      </w:r>
      <w:r w:rsidRPr="00DB0D2E">
        <w:rPr>
          <w:rFonts w:hint="eastAsia"/>
          <w:kern w:val="0"/>
          <w:sz w:val="28"/>
          <w:szCs w:val="28"/>
        </w:rPr>
        <w:t xml:space="preserve"> to</w:t>
      </w:r>
      <w:r w:rsidRPr="00DB0D2E">
        <w:rPr>
          <w:kern w:val="0"/>
          <w:sz w:val="28"/>
          <w:szCs w:val="28"/>
        </w:rPr>
        <w:t xml:space="preserve"> younger customers.</w:t>
      </w:r>
    </w:p>
    <w:p w:rsidR="002D6D84" w:rsidRPr="00DB0D2E" w:rsidRDefault="002D6D84" w:rsidP="002D6D84">
      <w:pPr>
        <w:numPr>
          <w:ilvl w:val="0"/>
          <w:numId w:val="4"/>
        </w:numPr>
        <w:rPr>
          <w:kern w:val="0"/>
          <w:sz w:val="28"/>
          <w:szCs w:val="28"/>
        </w:rPr>
      </w:pPr>
      <w:r w:rsidRPr="00DB0D2E">
        <w:rPr>
          <w:kern w:val="0"/>
          <w:sz w:val="28"/>
          <w:szCs w:val="28"/>
        </w:rPr>
        <w:t xml:space="preserve">For </w:t>
      </w:r>
      <w:r w:rsidRPr="00DB0D2E">
        <w:rPr>
          <w:rFonts w:hint="eastAsia"/>
          <w:kern w:val="0"/>
          <w:sz w:val="28"/>
          <w:szCs w:val="28"/>
        </w:rPr>
        <w:t>the launch, we</w:t>
      </w:r>
      <w:r w:rsidRPr="00DB0D2E">
        <w:rPr>
          <w:kern w:val="0"/>
          <w:sz w:val="28"/>
          <w:szCs w:val="28"/>
        </w:rPr>
        <w:t>’</w:t>
      </w:r>
      <w:r w:rsidRPr="00DB0D2E">
        <w:rPr>
          <w:rFonts w:hint="eastAsia"/>
          <w:kern w:val="0"/>
          <w:sz w:val="28"/>
          <w:szCs w:val="28"/>
        </w:rPr>
        <w:t xml:space="preserve">ve got _________ being printed as </w:t>
      </w:r>
      <w:r w:rsidRPr="00DB0D2E">
        <w:rPr>
          <w:kern w:val="0"/>
          <w:sz w:val="28"/>
          <w:szCs w:val="28"/>
        </w:rPr>
        <w:t>I</w:t>
      </w:r>
      <w:r w:rsidRPr="00DB0D2E">
        <w:rPr>
          <w:rFonts w:hint="eastAsia"/>
          <w:kern w:val="0"/>
          <w:sz w:val="28"/>
          <w:szCs w:val="28"/>
        </w:rPr>
        <w:t xml:space="preserve"> said-they are four color A4.</w:t>
      </w:r>
    </w:p>
    <w:p w:rsidR="002D6D84" w:rsidRPr="00DB0D2E" w:rsidRDefault="002D6D84" w:rsidP="002D6D84">
      <w:pPr>
        <w:numPr>
          <w:ilvl w:val="0"/>
          <w:numId w:val="4"/>
        </w:numPr>
        <w:rPr>
          <w:kern w:val="0"/>
          <w:sz w:val="28"/>
          <w:szCs w:val="28"/>
        </w:rPr>
      </w:pPr>
      <w:r w:rsidRPr="00DB0D2E">
        <w:rPr>
          <w:kern w:val="0"/>
          <w:sz w:val="28"/>
          <w:szCs w:val="28"/>
        </w:rPr>
        <w:t xml:space="preserve">I am here today to put forward </w:t>
      </w:r>
      <w:r w:rsidRPr="00DB0D2E">
        <w:rPr>
          <w:rFonts w:hint="eastAsia"/>
          <w:kern w:val="0"/>
          <w:sz w:val="28"/>
          <w:szCs w:val="28"/>
        </w:rPr>
        <w:t>my</w:t>
      </w:r>
      <w:r w:rsidRPr="00DB0D2E">
        <w:rPr>
          <w:kern w:val="0"/>
          <w:sz w:val="28"/>
          <w:szCs w:val="28"/>
        </w:rPr>
        <w:t xml:space="preserve"> _______</w:t>
      </w:r>
      <w:r w:rsidRPr="00DB0D2E">
        <w:rPr>
          <w:rFonts w:hint="eastAsia"/>
          <w:kern w:val="0"/>
          <w:sz w:val="28"/>
          <w:szCs w:val="28"/>
        </w:rPr>
        <w:t xml:space="preserve"> on the construction of the new plant</w:t>
      </w:r>
      <w:r w:rsidRPr="00DB0D2E">
        <w:rPr>
          <w:kern w:val="0"/>
          <w:sz w:val="28"/>
          <w:szCs w:val="28"/>
        </w:rPr>
        <w:t>.</w:t>
      </w:r>
    </w:p>
    <w:p w:rsidR="002D6D84" w:rsidRPr="00DB0D2E" w:rsidRDefault="002D6D84" w:rsidP="002D6D84">
      <w:pPr>
        <w:spacing w:line="240" w:lineRule="atLeast"/>
        <w:rPr>
          <w:sz w:val="28"/>
          <w:szCs w:val="28"/>
        </w:rPr>
      </w:pPr>
      <w:r w:rsidRPr="00DB0D2E">
        <w:rPr>
          <w:rFonts w:hint="eastAsia"/>
          <w:sz w:val="28"/>
          <w:szCs w:val="28"/>
        </w:rPr>
        <w:t>21</w:t>
      </w:r>
      <w:r w:rsidRPr="00DB0D2E">
        <w:rPr>
          <w:sz w:val="28"/>
          <w:szCs w:val="28"/>
        </w:rPr>
        <w:t xml:space="preserve">. Did you _________the end of your presentation? </w:t>
      </w:r>
    </w:p>
    <w:p w:rsidR="002D6D84" w:rsidRPr="00DB0D2E" w:rsidRDefault="002D6D84" w:rsidP="002D6D84">
      <w:pPr>
        <w:spacing w:line="240" w:lineRule="atLeast"/>
        <w:rPr>
          <w:sz w:val="28"/>
          <w:szCs w:val="28"/>
        </w:rPr>
      </w:pPr>
      <w:r w:rsidRPr="00DB0D2E">
        <w:rPr>
          <w:rFonts w:hint="eastAsia"/>
          <w:sz w:val="28"/>
          <w:szCs w:val="28"/>
        </w:rPr>
        <w:t>2</w:t>
      </w:r>
      <w:r w:rsidRPr="00DB0D2E">
        <w:rPr>
          <w:sz w:val="28"/>
          <w:szCs w:val="28"/>
        </w:rPr>
        <w:t>2.</w:t>
      </w:r>
      <w:r w:rsidRPr="00DB0D2E">
        <w:rPr>
          <w:sz w:val="28"/>
          <w:szCs w:val="28"/>
        </w:rPr>
        <w:tab/>
        <w:t xml:space="preserve">If your presentation introduced action points, be sure to______ them in the closing of  part of the presentation </w:t>
      </w:r>
    </w:p>
    <w:p w:rsidR="002D6D84" w:rsidRPr="00DB0D2E" w:rsidRDefault="002D6D84" w:rsidP="002D6D84">
      <w:pPr>
        <w:spacing w:line="240" w:lineRule="atLeast"/>
        <w:rPr>
          <w:sz w:val="28"/>
          <w:szCs w:val="28"/>
        </w:rPr>
      </w:pPr>
      <w:r w:rsidRPr="00DB0D2E">
        <w:rPr>
          <w:rFonts w:hint="eastAsia"/>
          <w:sz w:val="28"/>
          <w:szCs w:val="28"/>
        </w:rPr>
        <w:lastRenderedPageBreak/>
        <w:t>2</w:t>
      </w:r>
      <w:r w:rsidRPr="00DB0D2E">
        <w:rPr>
          <w:sz w:val="28"/>
          <w:szCs w:val="28"/>
        </w:rPr>
        <w:t xml:space="preserve">3. For the launch, we’ve got ________being printed as I speak – they’re four </w:t>
      </w:r>
      <w:proofErr w:type="spellStart"/>
      <w:r w:rsidRPr="00DB0D2E">
        <w:rPr>
          <w:sz w:val="28"/>
          <w:szCs w:val="28"/>
        </w:rPr>
        <w:t>colour</w:t>
      </w:r>
      <w:proofErr w:type="spellEnd"/>
      <w:r w:rsidRPr="00DB0D2E">
        <w:rPr>
          <w:sz w:val="28"/>
          <w:szCs w:val="28"/>
        </w:rPr>
        <w:t xml:space="preserve"> A4 and large, glossy ones.</w:t>
      </w:r>
    </w:p>
    <w:p w:rsidR="002D6D84" w:rsidRPr="00DB0D2E" w:rsidRDefault="002D6D84" w:rsidP="002D6D84">
      <w:pPr>
        <w:spacing w:line="240" w:lineRule="atLeast"/>
        <w:rPr>
          <w:sz w:val="28"/>
          <w:szCs w:val="28"/>
        </w:rPr>
      </w:pPr>
      <w:r w:rsidRPr="00DB0D2E">
        <w:rPr>
          <w:rFonts w:hint="eastAsia"/>
          <w:sz w:val="28"/>
          <w:szCs w:val="28"/>
        </w:rPr>
        <w:t>2</w:t>
      </w:r>
      <w:r w:rsidRPr="00DB0D2E">
        <w:rPr>
          <w:sz w:val="28"/>
          <w:szCs w:val="28"/>
        </w:rPr>
        <w:t>4. In a presentation, you can ______the audience by asking them to guess how much work you outsource.</w:t>
      </w:r>
    </w:p>
    <w:p w:rsidR="002D6D84" w:rsidRPr="00DB0D2E" w:rsidRDefault="002D6D84" w:rsidP="002D6D84">
      <w:pPr>
        <w:spacing w:line="240" w:lineRule="atLeast"/>
        <w:rPr>
          <w:sz w:val="28"/>
          <w:szCs w:val="28"/>
        </w:rPr>
      </w:pPr>
      <w:r w:rsidRPr="00DB0D2E">
        <w:rPr>
          <w:rFonts w:hint="eastAsia"/>
          <w:sz w:val="28"/>
          <w:szCs w:val="28"/>
        </w:rPr>
        <w:t>2</w:t>
      </w:r>
      <w:r w:rsidRPr="00DB0D2E">
        <w:rPr>
          <w:sz w:val="28"/>
          <w:szCs w:val="28"/>
        </w:rPr>
        <w:t>5. To sum up, rebranding our company will make us more ______.</w:t>
      </w:r>
    </w:p>
    <w:p w:rsidR="002D6D84" w:rsidRPr="00DB0D2E" w:rsidRDefault="002D6D84" w:rsidP="002D6D84">
      <w:pPr>
        <w:spacing w:line="240" w:lineRule="atLeast"/>
        <w:rPr>
          <w:sz w:val="28"/>
          <w:szCs w:val="28"/>
        </w:rPr>
      </w:pPr>
      <w:r w:rsidRPr="00DB0D2E">
        <w:rPr>
          <w:rFonts w:hint="eastAsia"/>
          <w:sz w:val="28"/>
          <w:szCs w:val="28"/>
        </w:rPr>
        <w:t>2</w:t>
      </w:r>
      <w:r w:rsidRPr="00DB0D2E">
        <w:rPr>
          <w:sz w:val="28"/>
          <w:szCs w:val="28"/>
        </w:rPr>
        <w:t>6. Given the excellent pricing strategy and promotional_______, we will be able to establish ourselves in the market well.</w:t>
      </w:r>
    </w:p>
    <w:p w:rsidR="002D6D84" w:rsidRPr="00DB0D2E" w:rsidRDefault="002D6D84" w:rsidP="002D6D84">
      <w:pPr>
        <w:spacing w:line="240" w:lineRule="atLeast"/>
        <w:rPr>
          <w:sz w:val="28"/>
          <w:szCs w:val="28"/>
        </w:rPr>
      </w:pPr>
      <w:r w:rsidRPr="00DB0D2E">
        <w:rPr>
          <w:rFonts w:hint="eastAsia"/>
          <w:sz w:val="28"/>
          <w:szCs w:val="28"/>
        </w:rPr>
        <w:t>2</w:t>
      </w:r>
      <w:r w:rsidRPr="00DB0D2E">
        <w:rPr>
          <w:sz w:val="28"/>
          <w:szCs w:val="28"/>
        </w:rPr>
        <w:t>7.</w:t>
      </w:r>
      <w:r w:rsidRPr="00DB0D2E">
        <w:rPr>
          <w:rFonts w:hint="eastAsia"/>
          <w:sz w:val="28"/>
          <w:szCs w:val="28"/>
        </w:rPr>
        <w:t xml:space="preserve"> </w:t>
      </w:r>
      <w:r w:rsidRPr="00DB0D2E">
        <w:rPr>
          <w:sz w:val="28"/>
          <w:szCs w:val="28"/>
        </w:rPr>
        <w:t>Use ____________ or pie charts where appropriate: images can say more than words.</w:t>
      </w:r>
    </w:p>
    <w:p w:rsidR="002D6D84" w:rsidRPr="00DB0D2E" w:rsidRDefault="002D6D84" w:rsidP="002D6D84">
      <w:pPr>
        <w:spacing w:line="240" w:lineRule="atLeast"/>
        <w:rPr>
          <w:sz w:val="28"/>
          <w:szCs w:val="28"/>
        </w:rPr>
      </w:pPr>
      <w:r w:rsidRPr="00DB0D2E">
        <w:rPr>
          <w:rFonts w:hint="eastAsia"/>
          <w:sz w:val="28"/>
          <w:szCs w:val="28"/>
        </w:rPr>
        <w:t>2</w:t>
      </w:r>
      <w:r w:rsidRPr="00DB0D2E">
        <w:rPr>
          <w:sz w:val="28"/>
          <w:szCs w:val="28"/>
        </w:rPr>
        <w:t>8. Can you hear me? No? There seems to be a problem with the ___________</w:t>
      </w:r>
    </w:p>
    <w:p w:rsidR="002D6D84" w:rsidRPr="00DB0D2E" w:rsidRDefault="002D6D84" w:rsidP="002D6D84">
      <w:pPr>
        <w:spacing w:line="240" w:lineRule="atLeast"/>
        <w:rPr>
          <w:sz w:val="28"/>
          <w:szCs w:val="28"/>
        </w:rPr>
      </w:pPr>
      <w:r w:rsidRPr="00DB0D2E">
        <w:rPr>
          <w:sz w:val="28"/>
          <w:szCs w:val="28"/>
        </w:rPr>
        <w:t xml:space="preserve">19. Though interrupted by the audience, the speaker _________politely but firmly, without getting sidetracked </w:t>
      </w:r>
    </w:p>
    <w:p w:rsidR="002D6D84" w:rsidRPr="00DB0D2E" w:rsidRDefault="002D6D84" w:rsidP="002D6D84">
      <w:pPr>
        <w:rPr>
          <w:kern w:val="0"/>
          <w:sz w:val="28"/>
          <w:szCs w:val="28"/>
        </w:rPr>
      </w:pPr>
      <w:r w:rsidRPr="00DB0D2E">
        <w:rPr>
          <w:rFonts w:hint="eastAsia"/>
          <w:sz w:val="28"/>
          <w:szCs w:val="28"/>
        </w:rPr>
        <w:t>3</w:t>
      </w:r>
      <w:r w:rsidRPr="00DB0D2E">
        <w:rPr>
          <w:sz w:val="28"/>
          <w:szCs w:val="28"/>
        </w:rPr>
        <w:t>0. Refer to each visual in your presentation and ____________ to the part you are referring to.</w:t>
      </w:r>
    </w:p>
    <w:p w:rsidR="002D6D84" w:rsidRPr="00DB0D2E" w:rsidRDefault="002D6D84" w:rsidP="002D6D84">
      <w:pPr>
        <w:rPr>
          <w:sz w:val="28"/>
          <w:szCs w:val="28"/>
        </w:rPr>
      </w:pPr>
      <w:r w:rsidRPr="00DB0D2E">
        <w:rPr>
          <w:rFonts w:hint="eastAsia"/>
          <w:sz w:val="28"/>
          <w:szCs w:val="28"/>
        </w:rPr>
        <w:t xml:space="preserve">31. </w:t>
      </w:r>
      <w:r w:rsidRPr="00DB0D2E">
        <w:rPr>
          <w:sz w:val="28"/>
          <w:szCs w:val="28"/>
        </w:rPr>
        <w:t>P</w:t>
      </w:r>
      <w:r w:rsidRPr="00DB0D2E">
        <w:rPr>
          <w:rFonts w:hint="eastAsia"/>
          <w:sz w:val="28"/>
          <w:szCs w:val="28"/>
        </w:rPr>
        <w:t>lease feel free to ________ me at any stage.</w:t>
      </w:r>
    </w:p>
    <w:p w:rsidR="002D6D84" w:rsidRPr="00DB0D2E" w:rsidRDefault="002D6D84" w:rsidP="002D6D84">
      <w:pPr>
        <w:rPr>
          <w:sz w:val="28"/>
          <w:szCs w:val="28"/>
        </w:rPr>
      </w:pPr>
      <w:r w:rsidRPr="00DB0D2E">
        <w:rPr>
          <w:rFonts w:hint="eastAsia"/>
          <w:color w:val="000000"/>
          <w:kern w:val="0"/>
          <w:sz w:val="28"/>
          <w:szCs w:val="28"/>
        </w:rPr>
        <w:t xml:space="preserve">32. </w:t>
      </w:r>
      <w:r w:rsidRPr="00DB0D2E">
        <w:rPr>
          <w:rFonts w:hint="eastAsia"/>
          <w:sz w:val="28"/>
          <w:szCs w:val="28"/>
        </w:rPr>
        <w:t>I</w:t>
      </w:r>
      <w:r w:rsidRPr="00DB0D2E">
        <w:rPr>
          <w:sz w:val="28"/>
          <w:szCs w:val="28"/>
        </w:rPr>
        <w:t>t is important to keep ______ simple and clear and give a heading</w:t>
      </w:r>
      <w:r w:rsidRPr="00DB0D2E">
        <w:rPr>
          <w:rFonts w:hint="eastAsia"/>
          <w:sz w:val="28"/>
          <w:szCs w:val="28"/>
        </w:rPr>
        <w:t>.</w:t>
      </w:r>
    </w:p>
    <w:p w:rsidR="002D6D84" w:rsidRPr="00DB0D2E" w:rsidRDefault="002D6D84" w:rsidP="002D6D84">
      <w:pPr>
        <w:rPr>
          <w:sz w:val="28"/>
          <w:szCs w:val="28"/>
        </w:rPr>
      </w:pPr>
      <w:r w:rsidRPr="00DB0D2E">
        <w:rPr>
          <w:rFonts w:eastAsia="PhotinaMT" w:hint="eastAsia"/>
          <w:kern w:val="0"/>
          <w:sz w:val="28"/>
          <w:szCs w:val="28"/>
        </w:rPr>
        <w:t>33</w:t>
      </w:r>
      <w:r w:rsidRPr="00DB0D2E">
        <w:rPr>
          <w:rFonts w:eastAsia="PhotinaMT"/>
          <w:kern w:val="0"/>
          <w:sz w:val="28"/>
          <w:szCs w:val="28"/>
        </w:rPr>
        <w:t xml:space="preserve">. </w:t>
      </w:r>
      <w:r w:rsidRPr="00DB0D2E">
        <w:rPr>
          <w:rFonts w:hint="eastAsia"/>
          <w:sz w:val="28"/>
          <w:szCs w:val="28"/>
        </w:rPr>
        <w:t>I</w:t>
      </w:r>
      <w:r w:rsidRPr="00DB0D2E">
        <w:rPr>
          <w:sz w:val="28"/>
          <w:szCs w:val="28"/>
        </w:rPr>
        <w:t>f you look at the second sheet, you can see various_________ that show the cost of the past year.</w:t>
      </w:r>
    </w:p>
    <w:p w:rsidR="002D6D84" w:rsidRPr="00DB0D2E" w:rsidRDefault="002D6D84" w:rsidP="002D6D84">
      <w:pPr>
        <w:ind w:left="426" w:hangingChars="152" w:hanging="426"/>
        <w:rPr>
          <w:kern w:val="0"/>
          <w:sz w:val="28"/>
          <w:szCs w:val="28"/>
        </w:rPr>
      </w:pPr>
      <w:r w:rsidRPr="00DB0D2E">
        <w:rPr>
          <w:rFonts w:hint="eastAsia"/>
          <w:sz w:val="28"/>
          <w:szCs w:val="28"/>
        </w:rPr>
        <w:t>34. In order to let your audience know more clearly about what to do, it is very necessary to _____________ action points at the end of your presentation.</w:t>
      </w:r>
    </w:p>
    <w:p w:rsidR="002D6D84" w:rsidRPr="00DB0D2E" w:rsidRDefault="002D6D84" w:rsidP="002D6D84">
      <w:pPr>
        <w:rPr>
          <w:b/>
          <w:sz w:val="28"/>
          <w:szCs w:val="28"/>
        </w:rPr>
      </w:pPr>
      <w:r w:rsidRPr="00DB0D2E">
        <w:rPr>
          <w:rFonts w:hint="eastAsia"/>
          <w:b/>
          <w:sz w:val="28"/>
          <w:szCs w:val="28"/>
        </w:rPr>
        <w:t xml:space="preserve">B. </w:t>
      </w:r>
      <w:r w:rsidRPr="00DB0D2E">
        <w:rPr>
          <w:rFonts w:hint="eastAsia"/>
          <w:b/>
          <w:sz w:val="28"/>
          <w:szCs w:val="28"/>
        </w:rPr>
        <w:t>阅读判断</w:t>
      </w:r>
    </w:p>
    <w:p w:rsidR="002D6D84" w:rsidRPr="00DB0D2E" w:rsidRDefault="002D6D84" w:rsidP="002D6D84">
      <w:pPr>
        <w:rPr>
          <w:b/>
          <w:bCs/>
          <w:sz w:val="28"/>
          <w:szCs w:val="28"/>
        </w:rPr>
      </w:pPr>
      <w:r w:rsidRPr="00DB0D2E">
        <w:rPr>
          <w:rFonts w:hint="eastAsia"/>
          <w:sz w:val="28"/>
          <w:szCs w:val="28"/>
        </w:rPr>
        <w:t>_______</w:t>
      </w:r>
      <w:r w:rsidRPr="00DB0D2E">
        <w:rPr>
          <w:sz w:val="28"/>
          <w:szCs w:val="28"/>
        </w:rPr>
        <w:t>1.</w:t>
      </w:r>
      <w:r w:rsidRPr="00DB0D2E">
        <w:rPr>
          <w:sz w:val="28"/>
          <w:szCs w:val="28"/>
        </w:rPr>
        <w:tab/>
        <w:t xml:space="preserve">Slides and overhead projectors are used more often than </w:t>
      </w:r>
      <w:proofErr w:type="spellStart"/>
      <w:r w:rsidRPr="00DB0D2E">
        <w:rPr>
          <w:sz w:val="28"/>
          <w:szCs w:val="28"/>
        </w:rPr>
        <w:t>OHTs</w:t>
      </w:r>
      <w:proofErr w:type="spellEnd"/>
      <w:r w:rsidRPr="00DB0D2E">
        <w:rPr>
          <w:sz w:val="28"/>
          <w:szCs w:val="28"/>
        </w:rPr>
        <w:t xml:space="preserve"> nowadays.</w:t>
      </w:r>
    </w:p>
    <w:p w:rsidR="002D6D84" w:rsidRPr="00DB0D2E" w:rsidRDefault="002D6D84" w:rsidP="002D6D84">
      <w:pPr>
        <w:rPr>
          <w:sz w:val="28"/>
          <w:szCs w:val="28"/>
        </w:rPr>
      </w:pPr>
      <w:r w:rsidRPr="00DB0D2E">
        <w:rPr>
          <w:rFonts w:hint="eastAsia"/>
          <w:sz w:val="28"/>
          <w:szCs w:val="28"/>
        </w:rPr>
        <w:t>______ 2.</w:t>
      </w:r>
      <w:r w:rsidRPr="00DB0D2E">
        <w:rPr>
          <w:rFonts w:hint="eastAsia"/>
          <w:sz w:val="28"/>
          <w:szCs w:val="28"/>
        </w:rPr>
        <w:tab/>
      </w:r>
      <w:r w:rsidRPr="00DB0D2E">
        <w:rPr>
          <w:sz w:val="28"/>
          <w:szCs w:val="28"/>
        </w:rPr>
        <w:t xml:space="preserve">Handouts should include information as detailed as possible in order to help readers understand what you are </w:t>
      </w:r>
      <w:r w:rsidRPr="00DB0D2E">
        <w:rPr>
          <w:sz w:val="28"/>
          <w:szCs w:val="28"/>
        </w:rPr>
        <w:lastRenderedPageBreak/>
        <w:t>talking.</w:t>
      </w:r>
    </w:p>
    <w:p w:rsidR="002D6D84" w:rsidRPr="00DB0D2E" w:rsidRDefault="002D6D84" w:rsidP="002D6D84">
      <w:pPr>
        <w:rPr>
          <w:sz w:val="28"/>
          <w:szCs w:val="28"/>
        </w:rPr>
      </w:pPr>
      <w:r w:rsidRPr="00DB0D2E">
        <w:rPr>
          <w:rFonts w:hint="eastAsia"/>
          <w:sz w:val="28"/>
          <w:szCs w:val="28"/>
        </w:rPr>
        <w:t>______ 3.</w:t>
      </w:r>
      <w:r w:rsidRPr="00DB0D2E">
        <w:rPr>
          <w:rFonts w:hint="eastAsia"/>
          <w:sz w:val="28"/>
          <w:szCs w:val="28"/>
        </w:rPr>
        <w:tab/>
      </w:r>
      <w:r w:rsidRPr="00DB0D2E">
        <w:rPr>
          <w:sz w:val="28"/>
          <w:szCs w:val="28"/>
        </w:rPr>
        <w:t>Be sure to divide action points into clear assignments for your audience so that they will know clearly what to do.</w:t>
      </w:r>
    </w:p>
    <w:p w:rsidR="002D6D84" w:rsidRPr="00DB0D2E" w:rsidRDefault="002D6D84" w:rsidP="002D6D84">
      <w:pPr>
        <w:rPr>
          <w:sz w:val="28"/>
          <w:szCs w:val="28"/>
        </w:rPr>
      </w:pPr>
      <w:r w:rsidRPr="00DB0D2E">
        <w:rPr>
          <w:sz w:val="28"/>
          <w:szCs w:val="28"/>
        </w:rPr>
        <w:t xml:space="preserve"> </w:t>
      </w:r>
      <w:r w:rsidRPr="00DB0D2E">
        <w:rPr>
          <w:rFonts w:hint="eastAsia"/>
          <w:sz w:val="28"/>
          <w:szCs w:val="28"/>
        </w:rPr>
        <w:t>______ 4.</w:t>
      </w:r>
      <w:r w:rsidRPr="00DB0D2E">
        <w:rPr>
          <w:rFonts w:hint="eastAsia"/>
          <w:sz w:val="28"/>
          <w:szCs w:val="28"/>
        </w:rPr>
        <w:tab/>
      </w:r>
      <w:r w:rsidRPr="00DB0D2E">
        <w:rPr>
          <w:sz w:val="28"/>
          <w:szCs w:val="28"/>
        </w:rPr>
        <w:t>A speaker doesn’t need to tell audience how long his presentation will last</w:t>
      </w:r>
      <w:r w:rsidRPr="00DB0D2E">
        <w:rPr>
          <w:rFonts w:hint="eastAsia"/>
          <w:sz w:val="28"/>
          <w:szCs w:val="28"/>
        </w:rPr>
        <w:t xml:space="preserve"> </w:t>
      </w:r>
      <w:r w:rsidRPr="00DB0D2E">
        <w:rPr>
          <w:sz w:val="28"/>
          <w:szCs w:val="28"/>
        </w:rPr>
        <w:t>except that when it will take more than two hours</w:t>
      </w:r>
      <w:r w:rsidRPr="00DB0D2E">
        <w:rPr>
          <w:rFonts w:hint="eastAsia"/>
          <w:sz w:val="28"/>
          <w:szCs w:val="28"/>
        </w:rPr>
        <w:t>.</w:t>
      </w:r>
    </w:p>
    <w:p w:rsidR="002D6D84" w:rsidRPr="00DB0D2E" w:rsidRDefault="002D6D84" w:rsidP="002D6D84">
      <w:pPr>
        <w:rPr>
          <w:sz w:val="28"/>
          <w:szCs w:val="28"/>
        </w:rPr>
      </w:pPr>
      <w:r w:rsidRPr="00DB0D2E">
        <w:rPr>
          <w:rFonts w:hint="eastAsia"/>
          <w:sz w:val="28"/>
          <w:szCs w:val="28"/>
        </w:rPr>
        <w:t>______ 5.</w:t>
      </w:r>
      <w:r w:rsidRPr="00DB0D2E">
        <w:rPr>
          <w:rFonts w:hint="eastAsia"/>
          <w:sz w:val="28"/>
          <w:szCs w:val="28"/>
        </w:rPr>
        <w:tab/>
      </w:r>
      <w:r w:rsidRPr="00DB0D2E">
        <w:rPr>
          <w:sz w:val="28"/>
          <w:szCs w:val="28"/>
        </w:rPr>
        <w:t>It is your choice to use formal or informal language in a presentation.</w:t>
      </w:r>
    </w:p>
    <w:p w:rsidR="002D6D84" w:rsidRPr="00DB0D2E" w:rsidRDefault="002D6D84" w:rsidP="002D6D84">
      <w:pPr>
        <w:rPr>
          <w:sz w:val="28"/>
          <w:szCs w:val="28"/>
        </w:rPr>
      </w:pPr>
      <w:r w:rsidRPr="00DB0D2E">
        <w:rPr>
          <w:sz w:val="28"/>
          <w:szCs w:val="28"/>
        </w:rPr>
        <w:t xml:space="preserve">______ </w:t>
      </w:r>
      <w:r w:rsidRPr="00DB0D2E">
        <w:rPr>
          <w:rFonts w:hint="eastAsia"/>
          <w:sz w:val="28"/>
          <w:szCs w:val="28"/>
        </w:rPr>
        <w:t>6</w:t>
      </w:r>
      <w:r w:rsidRPr="00DB0D2E">
        <w:rPr>
          <w:sz w:val="28"/>
          <w:szCs w:val="28"/>
        </w:rPr>
        <w:t>.</w:t>
      </w:r>
      <w:r w:rsidRPr="00DB0D2E">
        <w:rPr>
          <w:sz w:val="28"/>
          <w:szCs w:val="28"/>
        </w:rPr>
        <w:tab/>
        <w:t xml:space="preserve">We can use many techniques for opening a presentation, such a surprising fact, a story and a question.  </w:t>
      </w:r>
    </w:p>
    <w:p w:rsidR="002D6D84" w:rsidRPr="00DB0D2E" w:rsidRDefault="002D6D84" w:rsidP="002D6D84">
      <w:pPr>
        <w:rPr>
          <w:sz w:val="28"/>
          <w:szCs w:val="28"/>
        </w:rPr>
      </w:pPr>
      <w:r w:rsidRPr="00DB0D2E">
        <w:rPr>
          <w:sz w:val="28"/>
          <w:szCs w:val="28"/>
        </w:rPr>
        <w:t xml:space="preserve">______ </w:t>
      </w:r>
      <w:r w:rsidRPr="00DB0D2E">
        <w:rPr>
          <w:rFonts w:hint="eastAsia"/>
          <w:sz w:val="28"/>
          <w:szCs w:val="28"/>
        </w:rPr>
        <w:t>7</w:t>
      </w:r>
      <w:r w:rsidRPr="00DB0D2E">
        <w:rPr>
          <w:sz w:val="28"/>
          <w:szCs w:val="28"/>
        </w:rPr>
        <w:t>.</w:t>
      </w:r>
      <w:r w:rsidRPr="00DB0D2E">
        <w:rPr>
          <w:sz w:val="28"/>
          <w:szCs w:val="28"/>
        </w:rPr>
        <w:tab/>
        <w:t xml:space="preserve">Handouts can be used for any size of audience and for any kind of presentation. </w:t>
      </w:r>
    </w:p>
    <w:p w:rsidR="002D6D84" w:rsidRPr="00DB0D2E" w:rsidRDefault="002D6D84" w:rsidP="002D6D84">
      <w:pPr>
        <w:rPr>
          <w:sz w:val="28"/>
          <w:szCs w:val="28"/>
        </w:rPr>
      </w:pPr>
      <w:r w:rsidRPr="00DB0D2E">
        <w:rPr>
          <w:sz w:val="28"/>
          <w:szCs w:val="28"/>
        </w:rPr>
        <w:t xml:space="preserve">______ </w:t>
      </w:r>
      <w:r w:rsidRPr="00DB0D2E">
        <w:rPr>
          <w:rFonts w:hint="eastAsia"/>
          <w:sz w:val="28"/>
          <w:szCs w:val="28"/>
        </w:rPr>
        <w:t>8</w:t>
      </w:r>
      <w:r w:rsidRPr="00DB0D2E">
        <w:rPr>
          <w:sz w:val="28"/>
          <w:szCs w:val="28"/>
        </w:rPr>
        <w:t>.</w:t>
      </w:r>
      <w:r w:rsidRPr="00DB0D2E">
        <w:rPr>
          <w:sz w:val="28"/>
          <w:szCs w:val="28"/>
        </w:rPr>
        <w:tab/>
        <w:t>In a presentation, it is always acceptable to interrupt a speaker</w:t>
      </w:r>
    </w:p>
    <w:p w:rsidR="002D6D84" w:rsidRPr="00DB0D2E" w:rsidRDefault="002D6D84" w:rsidP="002D6D84">
      <w:pPr>
        <w:rPr>
          <w:sz w:val="28"/>
          <w:szCs w:val="28"/>
        </w:rPr>
      </w:pPr>
      <w:r w:rsidRPr="00DB0D2E">
        <w:rPr>
          <w:sz w:val="28"/>
          <w:szCs w:val="28"/>
        </w:rPr>
        <w:t xml:space="preserve">______ </w:t>
      </w:r>
      <w:r w:rsidRPr="00DB0D2E">
        <w:rPr>
          <w:rFonts w:hint="eastAsia"/>
          <w:sz w:val="28"/>
          <w:szCs w:val="28"/>
        </w:rPr>
        <w:t>9</w:t>
      </w:r>
      <w:r w:rsidRPr="00DB0D2E">
        <w:rPr>
          <w:sz w:val="28"/>
          <w:szCs w:val="28"/>
        </w:rPr>
        <w:t>.</w:t>
      </w:r>
      <w:r w:rsidRPr="00DB0D2E">
        <w:rPr>
          <w:sz w:val="28"/>
          <w:szCs w:val="28"/>
        </w:rPr>
        <w:tab/>
        <w:t>If you are asked a challenging question, suggest discussing the issue immediately in the session.</w:t>
      </w:r>
    </w:p>
    <w:p w:rsidR="002D6D84" w:rsidRPr="00DB0D2E" w:rsidRDefault="002D6D84" w:rsidP="002D6D84">
      <w:pPr>
        <w:rPr>
          <w:sz w:val="28"/>
          <w:szCs w:val="28"/>
        </w:rPr>
      </w:pPr>
      <w:r w:rsidRPr="00DB0D2E">
        <w:rPr>
          <w:sz w:val="28"/>
          <w:szCs w:val="28"/>
        </w:rPr>
        <w:t xml:space="preserve">______ </w:t>
      </w:r>
      <w:r w:rsidRPr="00DB0D2E">
        <w:rPr>
          <w:rFonts w:hint="eastAsia"/>
          <w:sz w:val="28"/>
          <w:szCs w:val="28"/>
        </w:rPr>
        <w:t>10</w:t>
      </w:r>
      <w:r w:rsidRPr="00DB0D2E">
        <w:rPr>
          <w:sz w:val="28"/>
          <w:szCs w:val="28"/>
        </w:rPr>
        <w:t>.</w:t>
      </w:r>
      <w:r w:rsidRPr="00DB0D2E">
        <w:rPr>
          <w:sz w:val="28"/>
          <w:szCs w:val="28"/>
        </w:rPr>
        <w:tab/>
        <w:t>Rising intonation suggest you are finishing what you are saying in a presentation.</w:t>
      </w:r>
    </w:p>
    <w:p w:rsidR="002D6D84" w:rsidRPr="00DB0D2E" w:rsidRDefault="002D6D84" w:rsidP="002D6D84">
      <w:pPr>
        <w:spacing w:line="240" w:lineRule="atLeast"/>
        <w:rPr>
          <w:sz w:val="28"/>
          <w:szCs w:val="28"/>
        </w:rPr>
      </w:pPr>
      <w:r w:rsidRPr="00DB0D2E">
        <w:rPr>
          <w:sz w:val="28"/>
          <w:szCs w:val="28"/>
        </w:rPr>
        <w:t xml:space="preserve">______ </w:t>
      </w:r>
      <w:r w:rsidRPr="00DB0D2E">
        <w:rPr>
          <w:rFonts w:hint="eastAsia"/>
          <w:sz w:val="28"/>
          <w:szCs w:val="28"/>
        </w:rPr>
        <w:t>11</w:t>
      </w:r>
      <w:r w:rsidRPr="00DB0D2E">
        <w:rPr>
          <w:sz w:val="28"/>
          <w:szCs w:val="28"/>
        </w:rPr>
        <w:t>.</w:t>
      </w:r>
      <w:r w:rsidRPr="00DB0D2E">
        <w:rPr>
          <w:rFonts w:hint="eastAsia"/>
          <w:sz w:val="28"/>
          <w:szCs w:val="28"/>
        </w:rPr>
        <w:t xml:space="preserve">  </w:t>
      </w:r>
      <w:r w:rsidRPr="00DB0D2E">
        <w:rPr>
          <w:sz w:val="28"/>
          <w:szCs w:val="28"/>
        </w:rPr>
        <w:t>Telling a joke can be a good way to keep the audience interested and you can use it for opening a presentation in all situations and all culture.</w:t>
      </w:r>
    </w:p>
    <w:p w:rsidR="002D6D84" w:rsidRPr="00DB0D2E" w:rsidRDefault="002D6D84" w:rsidP="002D6D84">
      <w:pPr>
        <w:spacing w:line="240" w:lineRule="atLeast"/>
        <w:rPr>
          <w:sz w:val="28"/>
          <w:szCs w:val="28"/>
        </w:rPr>
      </w:pPr>
      <w:r w:rsidRPr="00DB0D2E">
        <w:rPr>
          <w:rFonts w:hint="eastAsia"/>
          <w:sz w:val="28"/>
          <w:szCs w:val="28"/>
        </w:rPr>
        <w:t>______1 2.</w:t>
      </w:r>
      <w:r w:rsidRPr="00DB0D2E">
        <w:rPr>
          <w:rFonts w:hint="eastAsia"/>
          <w:sz w:val="28"/>
          <w:szCs w:val="28"/>
        </w:rPr>
        <w:tab/>
      </w:r>
      <w:r w:rsidRPr="00DB0D2E">
        <w:rPr>
          <w:sz w:val="28"/>
          <w:szCs w:val="28"/>
        </w:rPr>
        <w:t>A laptop and projector are often considered for</w:t>
      </w:r>
      <w:r w:rsidRPr="00DB0D2E">
        <w:rPr>
          <w:rFonts w:hint="eastAsia"/>
          <w:sz w:val="28"/>
          <w:szCs w:val="28"/>
        </w:rPr>
        <w:t xml:space="preserve"> </w:t>
      </w:r>
      <w:r w:rsidRPr="00DB0D2E">
        <w:rPr>
          <w:sz w:val="28"/>
          <w:szCs w:val="28"/>
        </w:rPr>
        <w:t>more formal presentations and for a large group of</w:t>
      </w:r>
      <w:r w:rsidRPr="00DB0D2E">
        <w:rPr>
          <w:rFonts w:hint="eastAsia"/>
          <w:sz w:val="28"/>
          <w:szCs w:val="28"/>
        </w:rPr>
        <w:t xml:space="preserve"> </w:t>
      </w:r>
      <w:r w:rsidRPr="00DB0D2E">
        <w:rPr>
          <w:sz w:val="28"/>
          <w:szCs w:val="28"/>
        </w:rPr>
        <w:t>people, but they can be used in any situation</w:t>
      </w:r>
      <w:r w:rsidRPr="00DB0D2E">
        <w:rPr>
          <w:rFonts w:hint="eastAsia"/>
          <w:sz w:val="28"/>
          <w:szCs w:val="28"/>
        </w:rPr>
        <w:t>.</w:t>
      </w:r>
      <w:r w:rsidRPr="00DB0D2E">
        <w:rPr>
          <w:sz w:val="28"/>
          <w:szCs w:val="28"/>
        </w:rPr>
        <w:t xml:space="preserve"> </w:t>
      </w:r>
    </w:p>
    <w:p w:rsidR="002D6D84" w:rsidRPr="00DB0D2E" w:rsidRDefault="002D6D84" w:rsidP="002D6D84">
      <w:pPr>
        <w:spacing w:line="240" w:lineRule="atLeast"/>
        <w:rPr>
          <w:sz w:val="28"/>
          <w:szCs w:val="28"/>
        </w:rPr>
      </w:pPr>
      <w:r w:rsidRPr="00DB0D2E">
        <w:rPr>
          <w:rFonts w:hint="eastAsia"/>
          <w:sz w:val="28"/>
          <w:szCs w:val="28"/>
        </w:rPr>
        <w:t>______ 13.</w:t>
      </w:r>
      <w:r w:rsidRPr="00DB0D2E">
        <w:rPr>
          <w:rFonts w:hint="eastAsia"/>
          <w:sz w:val="28"/>
          <w:szCs w:val="28"/>
        </w:rPr>
        <w:tab/>
      </w:r>
      <w:r w:rsidRPr="00DB0D2E">
        <w:rPr>
          <w:sz w:val="28"/>
          <w:szCs w:val="28"/>
        </w:rPr>
        <w:t>The voice generally goes down at the end of a statement and up when asking a question.</w:t>
      </w:r>
    </w:p>
    <w:p w:rsidR="002D6D84" w:rsidRPr="00DB0D2E" w:rsidRDefault="002D6D84" w:rsidP="002D6D84">
      <w:pPr>
        <w:spacing w:line="240" w:lineRule="atLeast"/>
        <w:rPr>
          <w:sz w:val="28"/>
          <w:szCs w:val="28"/>
        </w:rPr>
      </w:pPr>
      <w:r w:rsidRPr="00DB0D2E">
        <w:rPr>
          <w:rFonts w:hint="eastAsia"/>
          <w:sz w:val="28"/>
          <w:szCs w:val="28"/>
        </w:rPr>
        <w:lastRenderedPageBreak/>
        <w:t>______ 14.</w:t>
      </w:r>
      <w:r w:rsidRPr="00DB0D2E">
        <w:rPr>
          <w:rFonts w:hint="eastAsia"/>
          <w:sz w:val="28"/>
          <w:szCs w:val="28"/>
        </w:rPr>
        <w:tab/>
        <w:t xml:space="preserve">To make a point clearly, say the same thing three times, or group ideas related to it into threes. </w:t>
      </w:r>
    </w:p>
    <w:p w:rsidR="002D6D84" w:rsidRPr="00DB0D2E" w:rsidRDefault="002D6D84" w:rsidP="002D6D84">
      <w:pPr>
        <w:rPr>
          <w:sz w:val="28"/>
          <w:szCs w:val="28"/>
        </w:rPr>
      </w:pPr>
      <w:r w:rsidRPr="00DB0D2E">
        <w:rPr>
          <w:rFonts w:hint="eastAsia"/>
          <w:sz w:val="28"/>
          <w:szCs w:val="28"/>
        </w:rPr>
        <w:t>______ 15.</w:t>
      </w:r>
      <w:r w:rsidRPr="00DB0D2E">
        <w:rPr>
          <w:rFonts w:hint="eastAsia"/>
          <w:sz w:val="28"/>
          <w:szCs w:val="28"/>
        </w:rPr>
        <w:tab/>
        <w:t>You</w:t>
      </w:r>
      <w:r w:rsidRPr="00DB0D2E">
        <w:rPr>
          <w:sz w:val="28"/>
          <w:szCs w:val="28"/>
        </w:rPr>
        <w:t>’</w:t>
      </w:r>
      <w:r w:rsidRPr="00DB0D2E">
        <w:rPr>
          <w:rFonts w:hint="eastAsia"/>
          <w:sz w:val="28"/>
          <w:szCs w:val="28"/>
        </w:rPr>
        <w:t>d better not use short forms such as I</w:t>
      </w:r>
      <w:r w:rsidRPr="00DB0D2E">
        <w:rPr>
          <w:sz w:val="28"/>
          <w:szCs w:val="28"/>
        </w:rPr>
        <w:t>’</w:t>
      </w:r>
      <w:r w:rsidRPr="00DB0D2E">
        <w:rPr>
          <w:rFonts w:hint="eastAsia"/>
          <w:sz w:val="28"/>
          <w:szCs w:val="28"/>
        </w:rPr>
        <w:t>d like or I</w:t>
      </w:r>
      <w:r w:rsidRPr="00DB0D2E">
        <w:rPr>
          <w:sz w:val="28"/>
          <w:szCs w:val="28"/>
        </w:rPr>
        <w:t>’</w:t>
      </w:r>
      <w:r w:rsidRPr="00DB0D2E">
        <w:rPr>
          <w:rFonts w:hint="eastAsia"/>
          <w:sz w:val="28"/>
          <w:szCs w:val="28"/>
        </w:rPr>
        <w:t>m in the presentation for it sounds more informal and not fluent.</w:t>
      </w:r>
    </w:p>
    <w:p w:rsidR="002D6D84" w:rsidRPr="00DB0D2E" w:rsidRDefault="002D6D84" w:rsidP="002D6D84">
      <w:pPr>
        <w:rPr>
          <w:sz w:val="28"/>
          <w:szCs w:val="28"/>
        </w:rPr>
      </w:pPr>
      <w:r w:rsidRPr="00DB0D2E">
        <w:rPr>
          <w:rFonts w:hint="eastAsia"/>
          <w:sz w:val="28"/>
          <w:szCs w:val="28"/>
        </w:rPr>
        <w:t>______ 16.</w:t>
      </w:r>
      <w:r w:rsidRPr="00DB0D2E">
        <w:rPr>
          <w:rFonts w:hint="eastAsia"/>
          <w:sz w:val="28"/>
          <w:szCs w:val="28"/>
        </w:rPr>
        <w:tab/>
      </w:r>
      <w:r w:rsidRPr="00DB0D2E">
        <w:rPr>
          <w:sz w:val="28"/>
          <w:szCs w:val="28"/>
        </w:rPr>
        <w:t>Make a pause between topics so that your audience has time to reflect on what you said.</w:t>
      </w:r>
    </w:p>
    <w:p w:rsidR="002D6D84" w:rsidRPr="00DB0D2E" w:rsidRDefault="002D6D84" w:rsidP="002D6D84">
      <w:pPr>
        <w:rPr>
          <w:sz w:val="28"/>
          <w:szCs w:val="28"/>
        </w:rPr>
      </w:pPr>
      <w:r w:rsidRPr="00DB0D2E">
        <w:rPr>
          <w:sz w:val="28"/>
          <w:szCs w:val="28"/>
        </w:rPr>
        <w:t xml:space="preserve">______ </w:t>
      </w:r>
      <w:r w:rsidRPr="00DB0D2E">
        <w:rPr>
          <w:rFonts w:hint="eastAsia"/>
          <w:sz w:val="28"/>
          <w:szCs w:val="28"/>
        </w:rPr>
        <w:t>17</w:t>
      </w:r>
      <w:r w:rsidRPr="00DB0D2E">
        <w:rPr>
          <w:sz w:val="28"/>
          <w:szCs w:val="28"/>
        </w:rPr>
        <w:t>.</w:t>
      </w:r>
      <w:r w:rsidRPr="00DB0D2E">
        <w:rPr>
          <w:sz w:val="28"/>
          <w:szCs w:val="28"/>
        </w:rPr>
        <w:tab/>
        <w:t xml:space="preserve">Full sentences in bullet lists keep the layout of a slide much clearer than key words. </w:t>
      </w:r>
    </w:p>
    <w:p w:rsidR="002D6D84" w:rsidRPr="00DB0D2E" w:rsidRDefault="002D6D84" w:rsidP="002D6D84">
      <w:pPr>
        <w:rPr>
          <w:sz w:val="28"/>
          <w:szCs w:val="28"/>
        </w:rPr>
      </w:pPr>
      <w:r w:rsidRPr="00DB0D2E">
        <w:rPr>
          <w:sz w:val="28"/>
          <w:szCs w:val="28"/>
        </w:rPr>
        <w:t xml:space="preserve">______ </w:t>
      </w:r>
      <w:r w:rsidRPr="00DB0D2E">
        <w:rPr>
          <w:rFonts w:hint="eastAsia"/>
          <w:sz w:val="28"/>
          <w:szCs w:val="28"/>
        </w:rPr>
        <w:t>18</w:t>
      </w:r>
      <w:r w:rsidRPr="00DB0D2E">
        <w:rPr>
          <w:sz w:val="28"/>
          <w:szCs w:val="28"/>
        </w:rPr>
        <w:t>.</w:t>
      </w:r>
      <w:r w:rsidRPr="00DB0D2E">
        <w:rPr>
          <w:sz w:val="28"/>
          <w:szCs w:val="28"/>
        </w:rPr>
        <w:tab/>
        <w:t xml:space="preserve">While referring to visuals in your presentation, you need to expand the information given instead of reading your points word by word. </w:t>
      </w:r>
    </w:p>
    <w:p w:rsidR="002D6D84" w:rsidRPr="00DB0D2E" w:rsidRDefault="002D6D84" w:rsidP="002D6D84">
      <w:pPr>
        <w:rPr>
          <w:sz w:val="28"/>
          <w:szCs w:val="28"/>
        </w:rPr>
      </w:pPr>
      <w:r w:rsidRPr="00DB0D2E">
        <w:rPr>
          <w:sz w:val="28"/>
          <w:szCs w:val="28"/>
        </w:rPr>
        <w:t xml:space="preserve">______ </w:t>
      </w:r>
      <w:r w:rsidRPr="00DB0D2E">
        <w:rPr>
          <w:rFonts w:hint="eastAsia"/>
          <w:sz w:val="28"/>
          <w:szCs w:val="28"/>
        </w:rPr>
        <w:t>19</w:t>
      </w:r>
      <w:r w:rsidRPr="00DB0D2E">
        <w:rPr>
          <w:sz w:val="28"/>
          <w:szCs w:val="28"/>
        </w:rPr>
        <w:t>.</w:t>
      </w:r>
      <w:r w:rsidRPr="00DB0D2E">
        <w:rPr>
          <w:sz w:val="28"/>
          <w:szCs w:val="28"/>
        </w:rPr>
        <w:tab/>
        <w:t>Answering questions during presentations is always better for involving audience than leaving them till the end.</w:t>
      </w:r>
    </w:p>
    <w:p w:rsidR="002D6D84" w:rsidRPr="00DB0D2E" w:rsidRDefault="002D6D84" w:rsidP="002D6D84">
      <w:pPr>
        <w:rPr>
          <w:sz w:val="28"/>
          <w:szCs w:val="28"/>
        </w:rPr>
      </w:pPr>
      <w:r w:rsidRPr="00DB0D2E">
        <w:rPr>
          <w:sz w:val="28"/>
          <w:szCs w:val="28"/>
        </w:rPr>
        <w:t xml:space="preserve">______ </w:t>
      </w:r>
      <w:r w:rsidRPr="00DB0D2E">
        <w:rPr>
          <w:rFonts w:hint="eastAsia"/>
          <w:sz w:val="28"/>
          <w:szCs w:val="28"/>
        </w:rPr>
        <w:t>20</w:t>
      </w:r>
      <w:r w:rsidRPr="00DB0D2E">
        <w:rPr>
          <w:sz w:val="28"/>
          <w:szCs w:val="28"/>
        </w:rPr>
        <w:t>.</w:t>
      </w:r>
      <w:r w:rsidRPr="00DB0D2E">
        <w:rPr>
          <w:sz w:val="28"/>
          <w:szCs w:val="28"/>
        </w:rPr>
        <w:tab/>
        <w:t>Be sure to divide action points into clear assignments for your audience so that they will know clearly what to do.</w:t>
      </w:r>
    </w:p>
    <w:p w:rsidR="002D6D84" w:rsidRPr="00DB0D2E" w:rsidRDefault="002D6D84" w:rsidP="002D6D84">
      <w:pPr>
        <w:rPr>
          <w:sz w:val="36"/>
          <w:szCs w:val="36"/>
        </w:rPr>
      </w:pPr>
      <w:r w:rsidRPr="00DB0D2E">
        <w:rPr>
          <w:b/>
          <w:sz w:val="28"/>
          <w:szCs w:val="28"/>
        </w:rPr>
        <w:br w:type="page"/>
      </w:r>
      <w:r w:rsidRPr="00DB0D2E">
        <w:rPr>
          <w:rFonts w:hint="eastAsia"/>
          <w:b/>
          <w:sz w:val="28"/>
          <w:szCs w:val="28"/>
        </w:rPr>
        <w:lastRenderedPageBreak/>
        <w:t>SOCIALIZING</w:t>
      </w:r>
    </w:p>
    <w:p w:rsidR="002D6D84" w:rsidRPr="00DB0D2E" w:rsidRDefault="002D6D84" w:rsidP="002D6D84">
      <w:pPr>
        <w:rPr>
          <w:b/>
          <w:sz w:val="28"/>
          <w:szCs w:val="28"/>
        </w:rPr>
      </w:pPr>
      <w:r w:rsidRPr="00DB0D2E">
        <w:rPr>
          <w:rFonts w:hint="eastAsia"/>
          <w:b/>
          <w:sz w:val="28"/>
          <w:szCs w:val="28"/>
        </w:rPr>
        <w:t>A</w:t>
      </w:r>
      <w:r w:rsidRPr="00DB0D2E">
        <w:rPr>
          <w:rFonts w:hint="eastAsia"/>
          <w:b/>
          <w:sz w:val="28"/>
          <w:szCs w:val="28"/>
        </w:rPr>
        <w:t>句子填空</w:t>
      </w:r>
    </w:p>
    <w:p w:rsidR="002D6D84" w:rsidRPr="00DB0D2E" w:rsidRDefault="002D6D84" w:rsidP="002D6D84">
      <w:pPr>
        <w:rPr>
          <w:sz w:val="28"/>
          <w:szCs w:val="28"/>
        </w:rPr>
      </w:pPr>
    </w:p>
    <w:p w:rsidR="002D6D84" w:rsidRPr="00DB0D2E" w:rsidRDefault="002D6D84" w:rsidP="002D6D84">
      <w:pPr>
        <w:rPr>
          <w:sz w:val="28"/>
          <w:szCs w:val="28"/>
        </w:rPr>
      </w:pPr>
      <w:r w:rsidRPr="00DB0D2E">
        <w:rPr>
          <w:sz w:val="28"/>
          <w:szCs w:val="28"/>
        </w:rPr>
        <w:t>1.</w:t>
      </w:r>
      <w:r w:rsidRPr="00DB0D2E">
        <w:rPr>
          <w:sz w:val="28"/>
          <w:szCs w:val="28"/>
        </w:rPr>
        <w:tab/>
        <w:t xml:space="preserve">It’s not easy for us to have a face-to-face interview with the super star, so we'd better ____________ the most of it. </w:t>
      </w:r>
    </w:p>
    <w:p w:rsidR="002D6D84" w:rsidRPr="00DB0D2E" w:rsidRDefault="002D6D84" w:rsidP="002D6D84">
      <w:pPr>
        <w:rPr>
          <w:sz w:val="28"/>
          <w:szCs w:val="28"/>
        </w:rPr>
      </w:pPr>
      <w:r w:rsidRPr="00DB0D2E">
        <w:rPr>
          <w:sz w:val="28"/>
          <w:szCs w:val="28"/>
        </w:rPr>
        <w:t>2.</w:t>
      </w:r>
      <w:r w:rsidRPr="00DB0D2E">
        <w:rPr>
          <w:sz w:val="28"/>
          <w:szCs w:val="28"/>
        </w:rPr>
        <w:tab/>
        <w:t xml:space="preserve">The new measure aims ___________shorten our working time and increase our working efficiency. </w:t>
      </w:r>
    </w:p>
    <w:p w:rsidR="002D6D84" w:rsidRPr="00DB0D2E" w:rsidRDefault="002D6D84" w:rsidP="002D6D84">
      <w:pPr>
        <w:rPr>
          <w:sz w:val="28"/>
          <w:szCs w:val="28"/>
        </w:rPr>
      </w:pPr>
      <w:r w:rsidRPr="00DB0D2E">
        <w:rPr>
          <w:sz w:val="28"/>
          <w:szCs w:val="28"/>
        </w:rPr>
        <w:t>3.</w:t>
      </w:r>
      <w:r w:rsidRPr="00DB0D2E">
        <w:rPr>
          <w:sz w:val="28"/>
          <w:szCs w:val="28"/>
        </w:rPr>
        <w:tab/>
        <w:t>We are going to attend the business conference next week. Have you got everything __________up?</w:t>
      </w:r>
    </w:p>
    <w:p w:rsidR="002D6D84" w:rsidRPr="00DB0D2E" w:rsidRDefault="002D6D84" w:rsidP="002D6D84">
      <w:pPr>
        <w:rPr>
          <w:sz w:val="28"/>
          <w:szCs w:val="28"/>
        </w:rPr>
      </w:pPr>
      <w:r w:rsidRPr="00DB0D2E">
        <w:rPr>
          <w:sz w:val="28"/>
          <w:szCs w:val="28"/>
        </w:rPr>
        <w:t>4.</w:t>
      </w:r>
      <w:r w:rsidRPr="00DB0D2E">
        <w:rPr>
          <w:sz w:val="28"/>
          <w:szCs w:val="28"/>
        </w:rPr>
        <w:tab/>
        <w:t xml:space="preserve"> Due to the positive developments in American market, our sales have been _________up recently.</w:t>
      </w:r>
    </w:p>
    <w:p w:rsidR="002D6D84" w:rsidRPr="00DB0D2E" w:rsidRDefault="002D6D84" w:rsidP="002D6D84">
      <w:pPr>
        <w:rPr>
          <w:sz w:val="28"/>
          <w:szCs w:val="28"/>
        </w:rPr>
      </w:pPr>
      <w:r w:rsidRPr="00DB0D2E">
        <w:rPr>
          <w:sz w:val="28"/>
          <w:szCs w:val="28"/>
        </w:rPr>
        <w:t>5.</w:t>
      </w:r>
      <w:r w:rsidRPr="00DB0D2E">
        <w:rPr>
          <w:sz w:val="28"/>
          <w:szCs w:val="28"/>
        </w:rPr>
        <w:tab/>
        <w:t>We plan to have a trip abroad this year when my husband can ___________his annual leave.</w:t>
      </w:r>
    </w:p>
    <w:p w:rsidR="002D6D84" w:rsidRPr="00DB0D2E" w:rsidRDefault="002D6D84" w:rsidP="002D6D84">
      <w:pPr>
        <w:rPr>
          <w:sz w:val="28"/>
          <w:szCs w:val="28"/>
        </w:rPr>
      </w:pPr>
      <w:r w:rsidRPr="00DB0D2E">
        <w:rPr>
          <w:sz w:val="28"/>
          <w:szCs w:val="28"/>
        </w:rPr>
        <w:t>6.</w:t>
      </w:r>
      <w:r w:rsidRPr="00DB0D2E">
        <w:rPr>
          <w:sz w:val="28"/>
          <w:szCs w:val="28"/>
        </w:rPr>
        <w:tab/>
        <w:t xml:space="preserve">Let’s go to a café nearby and we can talk about the new project ___________a coffee. </w:t>
      </w:r>
    </w:p>
    <w:p w:rsidR="002D6D84" w:rsidRPr="00DB0D2E" w:rsidRDefault="002D6D84" w:rsidP="002D6D84">
      <w:pPr>
        <w:rPr>
          <w:sz w:val="28"/>
          <w:szCs w:val="28"/>
        </w:rPr>
      </w:pPr>
      <w:r w:rsidRPr="00DB0D2E">
        <w:rPr>
          <w:sz w:val="28"/>
          <w:szCs w:val="28"/>
        </w:rPr>
        <w:t>7.</w:t>
      </w:r>
      <w:r w:rsidRPr="00DB0D2E">
        <w:rPr>
          <w:sz w:val="28"/>
          <w:szCs w:val="28"/>
        </w:rPr>
        <w:tab/>
        <w:t xml:space="preserve">Would you __________to join us for dinner? </w:t>
      </w:r>
    </w:p>
    <w:p w:rsidR="002D6D84" w:rsidRPr="00DB0D2E" w:rsidRDefault="002D6D84" w:rsidP="002D6D84">
      <w:pPr>
        <w:rPr>
          <w:sz w:val="28"/>
          <w:szCs w:val="28"/>
        </w:rPr>
      </w:pPr>
      <w:r w:rsidRPr="00DB0D2E">
        <w:rPr>
          <w:sz w:val="28"/>
          <w:szCs w:val="28"/>
        </w:rPr>
        <w:t>8.</w:t>
      </w:r>
      <w:r w:rsidRPr="00DB0D2E">
        <w:rPr>
          <w:sz w:val="28"/>
          <w:szCs w:val="28"/>
        </w:rPr>
        <w:tab/>
        <w:t xml:space="preserve">We need to have a team meeting as soon as possible to ___________out a few problems in the new project. </w:t>
      </w:r>
    </w:p>
    <w:p w:rsidR="002D6D84" w:rsidRPr="00DB0D2E" w:rsidRDefault="002D6D84" w:rsidP="002D6D84">
      <w:pPr>
        <w:rPr>
          <w:sz w:val="28"/>
          <w:szCs w:val="28"/>
        </w:rPr>
      </w:pPr>
      <w:r w:rsidRPr="00DB0D2E">
        <w:rPr>
          <w:sz w:val="28"/>
          <w:szCs w:val="28"/>
        </w:rPr>
        <w:t>9.</w:t>
      </w:r>
      <w:r w:rsidRPr="00DB0D2E">
        <w:rPr>
          <w:sz w:val="28"/>
          <w:szCs w:val="28"/>
        </w:rPr>
        <w:tab/>
        <w:t xml:space="preserve">Don’t drink too much. You have a long day ahead ____________you. </w:t>
      </w:r>
    </w:p>
    <w:p w:rsidR="002D6D84" w:rsidRPr="00DB0D2E" w:rsidRDefault="002D6D84" w:rsidP="002D6D84">
      <w:pPr>
        <w:rPr>
          <w:sz w:val="28"/>
          <w:szCs w:val="28"/>
        </w:rPr>
      </w:pPr>
      <w:r w:rsidRPr="00DB0D2E">
        <w:rPr>
          <w:rFonts w:hint="eastAsia"/>
          <w:sz w:val="28"/>
          <w:szCs w:val="28"/>
        </w:rPr>
        <w:t>1</w:t>
      </w:r>
      <w:r w:rsidRPr="00DB0D2E">
        <w:rPr>
          <w:sz w:val="28"/>
          <w:szCs w:val="28"/>
        </w:rPr>
        <w:t>0.</w:t>
      </w:r>
      <w:r w:rsidRPr="00DB0D2E">
        <w:rPr>
          <w:sz w:val="28"/>
          <w:szCs w:val="28"/>
        </w:rPr>
        <w:tab/>
        <w:t>Thank you for __________back to me. I was calling about the arrangement of the meeting on Friday.</w:t>
      </w:r>
    </w:p>
    <w:p w:rsidR="002D6D84" w:rsidRPr="00DB0D2E" w:rsidRDefault="002D6D84" w:rsidP="002D6D84">
      <w:pPr>
        <w:numPr>
          <w:ilvl w:val="0"/>
          <w:numId w:val="3"/>
        </w:numPr>
        <w:rPr>
          <w:sz w:val="28"/>
          <w:szCs w:val="28"/>
        </w:rPr>
      </w:pPr>
      <w:r w:rsidRPr="00DB0D2E">
        <w:rPr>
          <w:rFonts w:hint="eastAsia"/>
          <w:sz w:val="28"/>
          <w:szCs w:val="28"/>
        </w:rPr>
        <w:t xml:space="preserve">Currently </w:t>
      </w:r>
      <w:r w:rsidRPr="00DB0D2E">
        <w:rPr>
          <w:sz w:val="28"/>
          <w:szCs w:val="28"/>
        </w:rPr>
        <w:t>I’</w:t>
      </w:r>
      <w:r w:rsidRPr="00DB0D2E">
        <w:rPr>
          <w:rFonts w:hint="eastAsia"/>
          <w:sz w:val="28"/>
          <w:szCs w:val="28"/>
        </w:rPr>
        <w:t>m</w:t>
      </w:r>
      <w:r w:rsidRPr="00DB0D2E">
        <w:rPr>
          <w:sz w:val="28"/>
          <w:szCs w:val="28"/>
        </w:rPr>
        <w:t xml:space="preserve"> work</w:t>
      </w:r>
      <w:r w:rsidRPr="00DB0D2E">
        <w:rPr>
          <w:rFonts w:hint="eastAsia"/>
          <w:sz w:val="28"/>
          <w:szCs w:val="28"/>
        </w:rPr>
        <w:t>ing for</w:t>
      </w:r>
      <w:r w:rsidRPr="00DB0D2E">
        <w:rPr>
          <w:sz w:val="28"/>
          <w:szCs w:val="28"/>
        </w:rPr>
        <w:t xml:space="preserve"> a trade company _____________in </w:t>
      </w:r>
      <w:r w:rsidRPr="00DB0D2E">
        <w:rPr>
          <w:rFonts w:hint="eastAsia"/>
          <w:sz w:val="28"/>
          <w:szCs w:val="28"/>
        </w:rPr>
        <w:t>Beijing</w:t>
      </w:r>
      <w:r w:rsidRPr="00DB0D2E">
        <w:rPr>
          <w:sz w:val="28"/>
          <w:szCs w:val="28"/>
        </w:rPr>
        <w:t xml:space="preserve">. </w:t>
      </w:r>
    </w:p>
    <w:p w:rsidR="002D6D84" w:rsidRPr="00DB0D2E" w:rsidRDefault="002D6D84" w:rsidP="002D6D84">
      <w:pPr>
        <w:numPr>
          <w:ilvl w:val="0"/>
          <w:numId w:val="3"/>
        </w:numPr>
        <w:rPr>
          <w:sz w:val="28"/>
          <w:szCs w:val="28"/>
        </w:rPr>
      </w:pPr>
      <w:r w:rsidRPr="00DB0D2E">
        <w:rPr>
          <w:rFonts w:hint="eastAsia"/>
          <w:sz w:val="28"/>
          <w:szCs w:val="28"/>
        </w:rPr>
        <w:t>I expected to</w:t>
      </w:r>
      <w:r w:rsidRPr="00DB0D2E">
        <w:rPr>
          <w:sz w:val="28"/>
          <w:szCs w:val="28"/>
        </w:rPr>
        <w:t xml:space="preserve"> ___________</w:t>
      </w:r>
      <w:r w:rsidRPr="00DB0D2E">
        <w:rPr>
          <w:rFonts w:hint="eastAsia"/>
          <w:sz w:val="28"/>
          <w:szCs w:val="28"/>
        </w:rPr>
        <w:t xml:space="preserve">my annual </w:t>
      </w:r>
      <w:r w:rsidRPr="00DB0D2E">
        <w:rPr>
          <w:sz w:val="28"/>
          <w:szCs w:val="28"/>
        </w:rPr>
        <w:t xml:space="preserve">leave </w:t>
      </w:r>
      <w:r w:rsidRPr="00DB0D2E">
        <w:rPr>
          <w:rFonts w:hint="eastAsia"/>
          <w:sz w:val="28"/>
          <w:szCs w:val="28"/>
        </w:rPr>
        <w:t>last month, but I had to give up the plan because of this project</w:t>
      </w:r>
    </w:p>
    <w:p w:rsidR="002D6D84" w:rsidRPr="00DB0D2E" w:rsidRDefault="002D6D84" w:rsidP="002D6D84">
      <w:pPr>
        <w:numPr>
          <w:ilvl w:val="0"/>
          <w:numId w:val="3"/>
        </w:numPr>
        <w:rPr>
          <w:sz w:val="28"/>
          <w:szCs w:val="28"/>
        </w:rPr>
      </w:pPr>
      <w:r w:rsidRPr="00DB0D2E">
        <w:rPr>
          <w:sz w:val="28"/>
          <w:szCs w:val="28"/>
        </w:rPr>
        <w:t xml:space="preserve">We’re ____________forward to a brighter future for both our companies. </w:t>
      </w:r>
    </w:p>
    <w:p w:rsidR="002D6D84" w:rsidRPr="00DB0D2E" w:rsidRDefault="002D6D84" w:rsidP="002D6D84">
      <w:pPr>
        <w:numPr>
          <w:ilvl w:val="0"/>
          <w:numId w:val="3"/>
        </w:numPr>
        <w:rPr>
          <w:sz w:val="28"/>
          <w:szCs w:val="28"/>
        </w:rPr>
      </w:pPr>
      <w:r w:rsidRPr="00DB0D2E">
        <w:rPr>
          <w:sz w:val="28"/>
          <w:szCs w:val="28"/>
        </w:rPr>
        <w:lastRenderedPageBreak/>
        <w:t xml:space="preserve">Because of the </w:t>
      </w:r>
      <w:r w:rsidRPr="00DB0D2E">
        <w:rPr>
          <w:rFonts w:hint="eastAsia"/>
          <w:sz w:val="28"/>
          <w:szCs w:val="28"/>
        </w:rPr>
        <w:t>economic</w:t>
      </w:r>
      <w:r w:rsidRPr="00DB0D2E">
        <w:rPr>
          <w:sz w:val="28"/>
          <w:szCs w:val="28"/>
        </w:rPr>
        <w:t xml:space="preserve"> crisis in </w:t>
      </w:r>
      <w:r w:rsidRPr="00DB0D2E">
        <w:rPr>
          <w:rFonts w:hint="eastAsia"/>
          <w:sz w:val="28"/>
          <w:szCs w:val="28"/>
        </w:rPr>
        <w:t>most parts of the world</w:t>
      </w:r>
      <w:r w:rsidRPr="00DB0D2E">
        <w:rPr>
          <w:sz w:val="28"/>
          <w:szCs w:val="28"/>
        </w:rPr>
        <w:t xml:space="preserve">, I strongly suggest that investors should wait and see how </w:t>
      </w:r>
      <w:proofErr w:type="spellStart"/>
      <w:r w:rsidRPr="00DB0D2E">
        <w:rPr>
          <w:sz w:val="28"/>
          <w:szCs w:val="28"/>
        </w:rPr>
        <w:t>things___________out</w:t>
      </w:r>
      <w:proofErr w:type="spellEnd"/>
      <w:r w:rsidRPr="00DB0D2E">
        <w:rPr>
          <w:sz w:val="28"/>
          <w:szCs w:val="28"/>
        </w:rPr>
        <w:t xml:space="preserve">. </w:t>
      </w:r>
    </w:p>
    <w:p w:rsidR="002D6D84" w:rsidRPr="00DB0D2E" w:rsidRDefault="002D6D84" w:rsidP="002D6D84">
      <w:pPr>
        <w:numPr>
          <w:ilvl w:val="0"/>
          <w:numId w:val="3"/>
        </w:numPr>
        <w:rPr>
          <w:sz w:val="28"/>
          <w:szCs w:val="28"/>
        </w:rPr>
      </w:pPr>
      <w:r w:rsidRPr="00DB0D2E">
        <w:rPr>
          <w:sz w:val="28"/>
          <w:szCs w:val="28"/>
        </w:rPr>
        <w:t xml:space="preserve">News that the </w:t>
      </w:r>
      <w:r w:rsidRPr="00DB0D2E">
        <w:rPr>
          <w:rFonts w:hint="eastAsia"/>
          <w:sz w:val="28"/>
          <w:szCs w:val="28"/>
        </w:rPr>
        <w:t>famous singer</w:t>
      </w:r>
      <w:r w:rsidRPr="00DB0D2E">
        <w:rPr>
          <w:sz w:val="28"/>
          <w:szCs w:val="28"/>
        </w:rPr>
        <w:t xml:space="preserve"> was </w:t>
      </w:r>
      <w:r w:rsidRPr="00DB0D2E">
        <w:rPr>
          <w:rFonts w:hint="eastAsia"/>
          <w:sz w:val="28"/>
          <w:szCs w:val="28"/>
        </w:rPr>
        <w:t>taken away</w:t>
      </w:r>
      <w:r w:rsidRPr="00DB0D2E">
        <w:rPr>
          <w:sz w:val="28"/>
          <w:szCs w:val="28"/>
        </w:rPr>
        <w:t xml:space="preserve"> by the police for </w:t>
      </w:r>
      <w:r w:rsidRPr="00DB0D2E">
        <w:rPr>
          <w:rFonts w:hint="eastAsia"/>
          <w:sz w:val="28"/>
          <w:szCs w:val="28"/>
        </w:rPr>
        <w:t>drunk driving</w:t>
      </w:r>
      <w:r w:rsidRPr="00DB0D2E">
        <w:rPr>
          <w:sz w:val="28"/>
          <w:szCs w:val="28"/>
        </w:rPr>
        <w:t xml:space="preserve"> soon ____________ around. </w:t>
      </w:r>
    </w:p>
    <w:p w:rsidR="002D6D84" w:rsidRPr="00DB0D2E" w:rsidRDefault="002D6D84" w:rsidP="002D6D84">
      <w:pPr>
        <w:numPr>
          <w:ilvl w:val="0"/>
          <w:numId w:val="3"/>
        </w:numPr>
        <w:rPr>
          <w:sz w:val="28"/>
          <w:szCs w:val="28"/>
        </w:rPr>
      </w:pPr>
      <w:r w:rsidRPr="00DB0D2E">
        <w:rPr>
          <w:rFonts w:hint="eastAsia"/>
          <w:sz w:val="28"/>
          <w:szCs w:val="28"/>
        </w:rPr>
        <w:t xml:space="preserve">According to </w:t>
      </w:r>
      <w:r w:rsidRPr="00DB0D2E">
        <w:rPr>
          <w:sz w:val="28"/>
          <w:szCs w:val="28"/>
        </w:rPr>
        <w:t xml:space="preserve">Professor </w:t>
      </w:r>
      <w:proofErr w:type="spellStart"/>
      <w:r w:rsidRPr="00DB0D2E">
        <w:rPr>
          <w:rFonts w:hint="eastAsia"/>
          <w:sz w:val="28"/>
          <w:szCs w:val="28"/>
        </w:rPr>
        <w:t>Hu</w:t>
      </w:r>
      <w:proofErr w:type="spellEnd"/>
      <w:r w:rsidRPr="00DB0D2E">
        <w:rPr>
          <w:rFonts w:hint="eastAsia"/>
          <w:sz w:val="28"/>
          <w:szCs w:val="28"/>
        </w:rPr>
        <w:t>, his new book on parenting will be _______</w:t>
      </w:r>
      <w:r w:rsidRPr="00DB0D2E">
        <w:rPr>
          <w:sz w:val="28"/>
          <w:szCs w:val="28"/>
        </w:rPr>
        <w:t xml:space="preserve">out by the end of the year. </w:t>
      </w:r>
    </w:p>
    <w:p w:rsidR="002D6D84" w:rsidRPr="00DB0D2E" w:rsidRDefault="002D6D84" w:rsidP="002D6D84">
      <w:pPr>
        <w:numPr>
          <w:ilvl w:val="0"/>
          <w:numId w:val="3"/>
        </w:numPr>
        <w:rPr>
          <w:sz w:val="28"/>
          <w:szCs w:val="28"/>
        </w:rPr>
      </w:pPr>
      <w:r w:rsidRPr="00DB0D2E">
        <w:rPr>
          <w:sz w:val="28"/>
          <w:szCs w:val="28"/>
        </w:rPr>
        <w:t xml:space="preserve">It’s not easy for us to have a face-to-face interview with the </w:t>
      </w:r>
      <w:r w:rsidRPr="00DB0D2E">
        <w:rPr>
          <w:rFonts w:hint="eastAsia"/>
          <w:sz w:val="28"/>
          <w:szCs w:val="28"/>
        </w:rPr>
        <w:t>president</w:t>
      </w:r>
      <w:r w:rsidRPr="00DB0D2E">
        <w:rPr>
          <w:sz w:val="28"/>
          <w:szCs w:val="28"/>
        </w:rPr>
        <w:t>, so we'd better ____________ the most of it.</w:t>
      </w:r>
    </w:p>
    <w:p w:rsidR="002D6D84" w:rsidRPr="00DB0D2E" w:rsidRDefault="002D6D84" w:rsidP="002D6D84">
      <w:pPr>
        <w:numPr>
          <w:ilvl w:val="0"/>
          <w:numId w:val="3"/>
        </w:numPr>
        <w:rPr>
          <w:sz w:val="28"/>
          <w:szCs w:val="28"/>
        </w:rPr>
      </w:pPr>
      <w:r w:rsidRPr="00DB0D2E">
        <w:rPr>
          <w:rFonts w:hint="eastAsia"/>
          <w:sz w:val="28"/>
          <w:szCs w:val="28"/>
        </w:rPr>
        <w:t xml:space="preserve">My plan for the upcoming holiday is to ________more time with my family. </w:t>
      </w:r>
      <w:r w:rsidRPr="00DB0D2E">
        <w:rPr>
          <w:sz w:val="28"/>
          <w:szCs w:val="28"/>
        </w:rPr>
        <w:t xml:space="preserve"> </w:t>
      </w:r>
    </w:p>
    <w:p w:rsidR="002D6D84" w:rsidRPr="00DB0D2E" w:rsidRDefault="002D6D84" w:rsidP="002D6D84">
      <w:pPr>
        <w:numPr>
          <w:ilvl w:val="0"/>
          <w:numId w:val="3"/>
        </w:numPr>
        <w:rPr>
          <w:sz w:val="28"/>
          <w:szCs w:val="28"/>
        </w:rPr>
      </w:pPr>
      <w:r w:rsidRPr="00DB0D2E">
        <w:rPr>
          <w:sz w:val="28"/>
          <w:szCs w:val="28"/>
        </w:rPr>
        <w:t xml:space="preserve">The </w:t>
      </w:r>
      <w:r w:rsidRPr="00DB0D2E">
        <w:rPr>
          <w:rFonts w:hint="eastAsia"/>
          <w:sz w:val="28"/>
          <w:szCs w:val="28"/>
        </w:rPr>
        <w:t>gathering</w:t>
      </w:r>
      <w:r w:rsidRPr="00DB0D2E">
        <w:rPr>
          <w:sz w:val="28"/>
          <w:szCs w:val="28"/>
        </w:rPr>
        <w:t xml:space="preserve"> </w:t>
      </w:r>
      <w:r w:rsidRPr="00DB0D2E">
        <w:rPr>
          <w:rFonts w:hint="eastAsia"/>
          <w:sz w:val="28"/>
          <w:szCs w:val="28"/>
        </w:rPr>
        <w:t>was</w:t>
      </w:r>
      <w:r w:rsidRPr="00DB0D2E">
        <w:rPr>
          <w:sz w:val="28"/>
          <w:szCs w:val="28"/>
        </w:rPr>
        <w:t xml:space="preserve"> ____________off because of heavy </w:t>
      </w:r>
      <w:r w:rsidRPr="00DB0D2E">
        <w:rPr>
          <w:rFonts w:hint="eastAsia"/>
          <w:sz w:val="28"/>
          <w:szCs w:val="28"/>
        </w:rPr>
        <w:t>fog</w:t>
      </w:r>
      <w:r w:rsidRPr="00DB0D2E">
        <w:rPr>
          <w:sz w:val="28"/>
          <w:szCs w:val="28"/>
        </w:rPr>
        <w:t xml:space="preserve">. </w:t>
      </w:r>
    </w:p>
    <w:p w:rsidR="002D6D84" w:rsidRPr="00DB0D2E" w:rsidRDefault="002D6D84" w:rsidP="002D6D84">
      <w:pPr>
        <w:rPr>
          <w:sz w:val="28"/>
          <w:szCs w:val="28"/>
        </w:rPr>
      </w:pPr>
      <w:r w:rsidRPr="00DB0D2E">
        <w:rPr>
          <w:rFonts w:hint="eastAsia"/>
          <w:sz w:val="28"/>
          <w:szCs w:val="28"/>
        </w:rPr>
        <w:t xml:space="preserve">20 </w:t>
      </w:r>
      <w:r w:rsidRPr="00DB0D2E">
        <w:rPr>
          <w:sz w:val="28"/>
          <w:szCs w:val="28"/>
        </w:rPr>
        <w:t xml:space="preserve">It’s my first time in </w:t>
      </w:r>
      <w:r w:rsidRPr="00DB0D2E">
        <w:rPr>
          <w:rFonts w:hint="eastAsia"/>
          <w:sz w:val="28"/>
          <w:szCs w:val="28"/>
        </w:rPr>
        <w:t>Chengdu</w:t>
      </w:r>
      <w:r w:rsidRPr="00DB0D2E">
        <w:rPr>
          <w:sz w:val="28"/>
          <w:szCs w:val="28"/>
        </w:rPr>
        <w:t>. Would you _____________a nice restaurant for me?</w:t>
      </w:r>
    </w:p>
    <w:p w:rsidR="002D6D84" w:rsidRPr="00DB0D2E" w:rsidRDefault="002D6D84" w:rsidP="002D6D84">
      <w:pPr>
        <w:spacing w:line="460" w:lineRule="exact"/>
        <w:rPr>
          <w:sz w:val="28"/>
          <w:szCs w:val="28"/>
        </w:rPr>
      </w:pPr>
      <w:r w:rsidRPr="00DB0D2E">
        <w:rPr>
          <w:rFonts w:hint="eastAsia"/>
          <w:sz w:val="28"/>
          <w:szCs w:val="28"/>
        </w:rPr>
        <w:t xml:space="preserve">21. </w:t>
      </w:r>
      <w:r w:rsidRPr="00DB0D2E">
        <w:rPr>
          <w:sz w:val="28"/>
          <w:szCs w:val="28"/>
        </w:rPr>
        <w:t xml:space="preserve">Because of the debt crisis in some European countries, I strongly suggest that investors should wait and see how </w:t>
      </w:r>
      <w:proofErr w:type="spellStart"/>
      <w:r w:rsidRPr="00DB0D2E">
        <w:rPr>
          <w:sz w:val="28"/>
          <w:szCs w:val="28"/>
        </w:rPr>
        <w:t>things___________out</w:t>
      </w:r>
      <w:proofErr w:type="spellEnd"/>
      <w:r w:rsidRPr="00DB0D2E">
        <w:rPr>
          <w:sz w:val="28"/>
          <w:szCs w:val="28"/>
        </w:rPr>
        <w:t xml:space="preserve">. </w:t>
      </w:r>
    </w:p>
    <w:p w:rsidR="002D6D84" w:rsidRPr="00DB0D2E" w:rsidRDefault="002D6D84" w:rsidP="002D6D84">
      <w:pPr>
        <w:spacing w:line="460" w:lineRule="exact"/>
        <w:rPr>
          <w:sz w:val="28"/>
          <w:szCs w:val="28"/>
        </w:rPr>
      </w:pPr>
      <w:r w:rsidRPr="00DB0D2E">
        <w:rPr>
          <w:rFonts w:hint="eastAsia"/>
          <w:sz w:val="28"/>
          <w:szCs w:val="28"/>
        </w:rPr>
        <w:t>2</w:t>
      </w:r>
      <w:r w:rsidRPr="00DB0D2E">
        <w:rPr>
          <w:sz w:val="28"/>
          <w:szCs w:val="28"/>
        </w:rPr>
        <w:t>2.</w:t>
      </w:r>
      <w:r w:rsidRPr="00DB0D2E">
        <w:rPr>
          <w:sz w:val="28"/>
          <w:szCs w:val="28"/>
        </w:rPr>
        <w:tab/>
        <w:t xml:space="preserve">Severe pains from lung cancer made him unable to continue his work and the company </w:t>
      </w:r>
      <w:proofErr w:type="spellStart"/>
      <w:r w:rsidRPr="00DB0D2E">
        <w:rPr>
          <w:sz w:val="28"/>
          <w:szCs w:val="28"/>
        </w:rPr>
        <w:t>was____________over</w:t>
      </w:r>
      <w:proofErr w:type="spellEnd"/>
      <w:r w:rsidRPr="00DB0D2E">
        <w:rPr>
          <w:sz w:val="28"/>
          <w:szCs w:val="28"/>
        </w:rPr>
        <w:t xml:space="preserve"> by his son. </w:t>
      </w:r>
    </w:p>
    <w:p w:rsidR="002D6D84" w:rsidRPr="00DB0D2E" w:rsidRDefault="002D6D84" w:rsidP="002D6D84">
      <w:pPr>
        <w:spacing w:line="240" w:lineRule="atLeast"/>
        <w:rPr>
          <w:sz w:val="28"/>
          <w:szCs w:val="28"/>
        </w:rPr>
      </w:pPr>
      <w:r w:rsidRPr="00DB0D2E">
        <w:rPr>
          <w:rFonts w:hint="eastAsia"/>
          <w:sz w:val="28"/>
          <w:szCs w:val="28"/>
        </w:rPr>
        <w:t>2</w:t>
      </w:r>
      <w:r w:rsidRPr="00DB0D2E">
        <w:rPr>
          <w:sz w:val="28"/>
          <w:szCs w:val="28"/>
        </w:rPr>
        <w:t>3.</w:t>
      </w:r>
      <w:r w:rsidRPr="00DB0D2E">
        <w:rPr>
          <w:sz w:val="28"/>
          <w:szCs w:val="28"/>
        </w:rPr>
        <w:tab/>
        <w:t>It’s my first time in Beijing. Would you _____________a nice restaurant for me?</w:t>
      </w:r>
    </w:p>
    <w:p w:rsidR="002D6D84" w:rsidRPr="00DB0D2E" w:rsidRDefault="002D6D84" w:rsidP="002D6D84">
      <w:pPr>
        <w:spacing w:line="240" w:lineRule="atLeast"/>
        <w:rPr>
          <w:sz w:val="28"/>
          <w:szCs w:val="28"/>
        </w:rPr>
      </w:pPr>
      <w:r w:rsidRPr="00DB0D2E">
        <w:rPr>
          <w:rFonts w:hint="eastAsia"/>
          <w:sz w:val="28"/>
          <w:szCs w:val="28"/>
        </w:rPr>
        <w:t>2</w:t>
      </w:r>
      <w:r w:rsidRPr="00DB0D2E">
        <w:rPr>
          <w:sz w:val="28"/>
          <w:szCs w:val="28"/>
        </w:rPr>
        <w:t>4.</w:t>
      </w:r>
      <w:r w:rsidRPr="00DB0D2E">
        <w:rPr>
          <w:sz w:val="28"/>
          <w:szCs w:val="28"/>
        </w:rPr>
        <w:tab/>
        <w:t xml:space="preserve">Professor Yu is planning to _________out a new book on how to teach kids Chinese classic literature by the end of the year. </w:t>
      </w:r>
    </w:p>
    <w:p w:rsidR="002D6D84" w:rsidRPr="00DB0D2E" w:rsidRDefault="002D6D84" w:rsidP="002D6D84">
      <w:pPr>
        <w:spacing w:line="240" w:lineRule="atLeast"/>
        <w:rPr>
          <w:sz w:val="28"/>
          <w:szCs w:val="28"/>
        </w:rPr>
      </w:pPr>
      <w:r w:rsidRPr="00DB0D2E">
        <w:rPr>
          <w:rFonts w:hint="eastAsia"/>
          <w:sz w:val="28"/>
          <w:szCs w:val="28"/>
        </w:rPr>
        <w:t>2</w:t>
      </w:r>
      <w:r w:rsidRPr="00DB0D2E">
        <w:rPr>
          <w:sz w:val="28"/>
          <w:szCs w:val="28"/>
        </w:rPr>
        <w:t>5.</w:t>
      </w:r>
      <w:r w:rsidRPr="00DB0D2E">
        <w:rPr>
          <w:sz w:val="28"/>
          <w:szCs w:val="28"/>
        </w:rPr>
        <w:tab/>
        <w:t xml:space="preserve">News that the film star was caught by the police for taking drugs soon ____________ around.    </w:t>
      </w:r>
    </w:p>
    <w:p w:rsidR="002D6D84" w:rsidRPr="00DB0D2E" w:rsidRDefault="002D6D84" w:rsidP="002D6D84">
      <w:pPr>
        <w:spacing w:line="240" w:lineRule="atLeast"/>
        <w:rPr>
          <w:sz w:val="28"/>
          <w:szCs w:val="28"/>
        </w:rPr>
      </w:pPr>
      <w:r w:rsidRPr="00DB0D2E">
        <w:rPr>
          <w:rFonts w:hint="eastAsia"/>
          <w:sz w:val="28"/>
          <w:szCs w:val="28"/>
        </w:rPr>
        <w:t>2</w:t>
      </w:r>
      <w:r w:rsidRPr="00DB0D2E">
        <w:rPr>
          <w:sz w:val="28"/>
          <w:szCs w:val="28"/>
        </w:rPr>
        <w:t>6.</w:t>
      </w:r>
      <w:r w:rsidRPr="00DB0D2E">
        <w:rPr>
          <w:sz w:val="28"/>
          <w:szCs w:val="28"/>
        </w:rPr>
        <w:tab/>
        <w:t xml:space="preserve">How he wants to ____________some time with his family without being disturbed by work. </w:t>
      </w:r>
    </w:p>
    <w:p w:rsidR="002D6D84" w:rsidRPr="00DB0D2E" w:rsidRDefault="002D6D84" w:rsidP="002D6D84">
      <w:pPr>
        <w:spacing w:line="240" w:lineRule="atLeast"/>
        <w:rPr>
          <w:sz w:val="28"/>
          <w:szCs w:val="28"/>
        </w:rPr>
      </w:pPr>
      <w:r w:rsidRPr="00DB0D2E">
        <w:rPr>
          <w:rFonts w:hint="eastAsia"/>
          <w:sz w:val="28"/>
          <w:szCs w:val="28"/>
        </w:rPr>
        <w:lastRenderedPageBreak/>
        <w:t>2</w:t>
      </w:r>
      <w:r w:rsidRPr="00DB0D2E">
        <w:rPr>
          <w:sz w:val="28"/>
          <w:szCs w:val="28"/>
        </w:rPr>
        <w:t>7.</w:t>
      </w:r>
      <w:r w:rsidRPr="00DB0D2E">
        <w:rPr>
          <w:sz w:val="28"/>
          <w:szCs w:val="28"/>
        </w:rPr>
        <w:tab/>
        <w:t xml:space="preserve">The meeting has been ____________off because of heavy rain. </w:t>
      </w:r>
    </w:p>
    <w:p w:rsidR="002D6D84" w:rsidRPr="00DB0D2E" w:rsidRDefault="002D6D84" w:rsidP="002D6D84">
      <w:pPr>
        <w:spacing w:line="240" w:lineRule="atLeast"/>
        <w:rPr>
          <w:sz w:val="28"/>
          <w:szCs w:val="28"/>
        </w:rPr>
      </w:pPr>
      <w:r w:rsidRPr="00DB0D2E">
        <w:rPr>
          <w:rFonts w:hint="eastAsia"/>
          <w:sz w:val="28"/>
          <w:szCs w:val="28"/>
        </w:rPr>
        <w:t>2</w:t>
      </w:r>
      <w:r w:rsidRPr="00DB0D2E">
        <w:rPr>
          <w:sz w:val="28"/>
          <w:szCs w:val="28"/>
        </w:rPr>
        <w:t>8.</w:t>
      </w:r>
      <w:r w:rsidRPr="00DB0D2E">
        <w:rPr>
          <w:sz w:val="28"/>
          <w:szCs w:val="28"/>
        </w:rPr>
        <w:tab/>
        <w:t xml:space="preserve">We’re ____________forward to a brighter future for both our companies. </w:t>
      </w:r>
    </w:p>
    <w:p w:rsidR="002D6D84" w:rsidRPr="00DB0D2E" w:rsidRDefault="002D6D84" w:rsidP="002D6D84">
      <w:pPr>
        <w:spacing w:line="240" w:lineRule="atLeast"/>
        <w:rPr>
          <w:sz w:val="28"/>
          <w:szCs w:val="28"/>
        </w:rPr>
      </w:pPr>
      <w:r w:rsidRPr="00DB0D2E">
        <w:rPr>
          <w:rFonts w:hint="eastAsia"/>
          <w:sz w:val="28"/>
          <w:szCs w:val="28"/>
        </w:rPr>
        <w:t>2</w:t>
      </w:r>
      <w:r w:rsidRPr="00DB0D2E">
        <w:rPr>
          <w:sz w:val="28"/>
          <w:szCs w:val="28"/>
        </w:rPr>
        <w:t>9.</w:t>
      </w:r>
      <w:r w:rsidRPr="00DB0D2E">
        <w:rPr>
          <w:sz w:val="28"/>
          <w:szCs w:val="28"/>
        </w:rPr>
        <w:tab/>
        <w:t xml:space="preserve">I work in a trade company _____________in Nanjing. </w:t>
      </w:r>
    </w:p>
    <w:p w:rsidR="002D6D84" w:rsidRPr="00DB0D2E" w:rsidRDefault="002D6D84" w:rsidP="002D6D84">
      <w:pPr>
        <w:rPr>
          <w:sz w:val="28"/>
          <w:szCs w:val="28"/>
        </w:rPr>
      </w:pPr>
      <w:r w:rsidRPr="00DB0D2E">
        <w:rPr>
          <w:rFonts w:hint="eastAsia"/>
          <w:sz w:val="28"/>
          <w:szCs w:val="28"/>
        </w:rPr>
        <w:t>3</w:t>
      </w:r>
      <w:r w:rsidRPr="00DB0D2E">
        <w:rPr>
          <w:sz w:val="28"/>
          <w:szCs w:val="28"/>
        </w:rPr>
        <w:t>0.</w:t>
      </w:r>
      <w:r w:rsidRPr="00DB0D2E">
        <w:rPr>
          <w:sz w:val="28"/>
          <w:szCs w:val="28"/>
        </w:rPr>
        <w:tab/>
        <w:t>I’ve got to run. Otherwise, I might get ___________up in traffic.</w:t>
      </w:r>
    </w:p>
    <w:p w:rsidR="002D6D84" w:rsidRPr="0054530E" w:rsidRDefault="002D6D84" w:rsidP="002D6D8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31. </w:t>
      </w:r>
      <w:r w:rsidRPr="0054530E">
        <w:rPr>
          <w:sz w:val="28"/>
          <w:szCs w:val="28"/>
        </w:rPr>
        <w:t xml:space="preserve">The deadline is drawing near, and we have to </w:t>
      </w:r>
      <w:proofErr w:type="spellStart"/>
      <w:r w:rsidRPr="0054530E">
        <w:rPr>
          <w:sz w:val="28"/>
          <w:szCs w:val="28"/>
        </w:rPr>
        <w:t>speed__________our</w:t>
      </w:r>
      <w:proofErr w:type="spellEnd"/>
      <w:r w:rsidRPr="0054530E">
        <w:rPr>
          <w:sz w:val="28"/>
          <w:szCs w:val="28"/>
        </w:rPr>
        <w:t xml:space="preserve"> production. Otherwise, we may lose this important client. </w:t>
      </w:r>
    </w:p>
    <w:p w:rsidR="002D6D84" w:rsidRPr="0054530E" w:rsidRDefault="002D6D84" w:rsidP="002D6D8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Pr="0054530E">
        <w:rPr>
          <w:sz w:val="28"/>
          <w:szCs w:val="28"/>
        </w:rPr>
        <w:t>2.</w:t>
      </w:r>
      <w:r w:rsidRPr="0054530E">
        <w:rPr>
          <w:sz w:val="28"/>
          <w:szCs w:val="28"/>
        </w:rPr>
        <w:tab/>
        <w:t xml:space="preserve">I wonder if what I’ve outlined is </w:t>
      </w:r>
      <w:proofErr w:type="spellStart"/>
      <w:r w:rsidRPr="0054530E">
        <w:rPr>
          <w:sz w:val="28"/>
          <w:szCs w:val="28"/>
        </w:rPr>
        <w:t>in____________with</w:t>
      </w:r>
      <w:proofErr w:type="spellEnd"/>
      <w:r w:rsidRPr="0054530E">
        <w:rPr>
          <w:sz w:val="28"/>
          <w:szCs w:val="28"/>
        </w:rPr>
        <w:t xml:space="preserve"> your plan. </w:t>
      </w:r>
    </w:p>
    <w:p w:rsidR="002D6D84" w:rsidRPr="0054530E" w:rsidRDefault="002D6D84" w:rsidP="002D6D8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Pr="0054530E">
        <w:rPr>
          <w:sz w:val="28"/>
          <w:szCs w:val="28"/>
        </w:rPr>
        <w:t>3.</w:t>
      </w:r>
      <w:r w:rsidRPr="0054530E">
        <w:rPr>
          <w:sz w:val="28"/>
          <w:szCs w:val="28"/>
        </w:rPr>
        <w:tab/>
        <w:t xml:space="preserve">Now he is working for a company </w:t>
      </w:r>
      <w:proofErr w:type="spellStart"/>
      <w:r w:rsidRPr="0054530E">
        <w:rPr>
          <w:sz w:val="28"/>
          <w:szCs w:val="28"/>
        </w:rPr>
        <w:t>based_____________Hong</w:t>
      </w:r>
      <w:proofErr w:type="spellEnd"/>
      <w:r w:rsidRPr="0054530E">
        <w:rPr>
          <w:sz w:val="28"/>
          <w:szCs w:val="28"/>
        </w:rPr>
        <w:t xml:space="preserve"> Kong. </w:t>
      </w:r>
    </w:p>
    <w:p w:rsidR="002D6D84" w:rsidRPr="0054530E" w:rsidRDefault="002D6D84" w:rsidP="002D6D8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Pr="0054530E">
        <w:rPr>
          <w:sz w:val="28"/>
          <w:szCs w:val="28"/>
        </w:rPr>
        <w:t>4.</w:t>
      </w:r>
      <w:r w:rsidRPr="0054530E">
        <w:rPr>
          <w:sz w:val="28"/>
          <w:szCs w:val="28"/>
        </w:rPr>
        <w:tab/>
        <w:t xml:space="preserve">The new book he </w:t>
      </w:r>
      <w:proofErr w:type="spellStart"/>
      <w:r w:rsidRPr="0054530E">
        <w:rPr>
          <w:sz w:val="28"/>
          <w:szCs w:val="28"/>
        </w:rPr>
        <w:t>just____________out</w:t>
      </w:r>
      <w:proofErr w:type="spellEnd"/>
      <w:r w:rsidRPr="0054530E">
        <w:rPr>
          <w:sz w:val="28"/>
          <w:szCs w:val="28"/>
        </w:rPr>
        <w:t xml:space="preserve"> last month is getting more and more popular in market. </w:t>
      </w:r>
    </w:p>
    <w:p w:rsidR="002D6D84" w:rsidRPr="0054530E" w:rsidRDefault="002D6D84" w:rsidP="002D6D8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Pr="0054530E">
        <w:rPr>
          <w:sz w:val="28"/>
          <w:szCs w:val="28"/>
        </w:rPr>
        <w:t>5.</w:t>
      </w:r>
      <w:r w:rsidRPr="0054530E">
        <w:rPr>
          <w:sz w:val="28"/>
          <w:szCs w:val="28"/>
        </w:rPr>
        <w:tab/>
        <w:t xml:space="preserve">By the way, the dinner is __________me. You only need to worry about how to enjoy yourselves. </w:t>
      </w:r>
    </w:p>
    <w:p w:rsidR="002D6D84" w:rsidRPr="0054530E" w:rsidRDefault="002D6D84" w:rsidP="002D6D8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Pr="0054530E">
        <w:rPr>
          <w:sz w:val="28"/>
          <w:szCs w:val="28"/>
        </w:rPr>
        <w:t>6.</w:t>
      </w:r>
      <w:r w:rsidRPr="0054530E">
        <w:rPr>
          <w:sz w:val="28"/>
          <w:szCs w:val="28"/>
        </w:rPr>
        <w:tab/>
        <w:t xml:space="preserve">Time is a great healer. People will forget the </w:t>
      </w:r>
      <w:proofErr w:type="spellStart"/>
      <w:r w:rsidRPr="0054530E">
        <w:rPr>
          <w:sz w:val="28"/>
          <w:szCs w:val="28"/>
        </w:rPr>
        <w:t>unhappiness___________time</w:t>
      </w:r>
      <w:proofErr w:type="spellEnd"/>
      <w:r w:rsidRPr="0054530E">
        <w:rPr>
          <w:sz w:val="28"/>
          <w:szCs w:val="28"/>
        </w:rPr>
        <w:t>.</w:t>
      </w:r>
    </w:p>
    <w:p w:rsidR="002D6D84" w:rsidRPr="0054530E" w:rsidRDefault="002D6D84" w:rsidP="002D6D8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Pr="0054530E">
        <w:rPr>
          <w:sz w:val="28"/>
          <w:szCs w:val="28"/>
        </w:rPr>
        <w:t>7.</w:t>
      </w:r>
      <w:r w:rsidRPr="0054530E">
        <w:rPr>
          <w:sz w:val="28"/>
          <w:szCs w:val="28"/>
        </w:rPr>
        <w:tab/>
        <w:t xml:space="preserve">Do you _____________like a movie tonight? I’ve got two tickets.  </w:t>
      </w:r>
    </w:p>
    <w:p w:rsidR="002D6D84" w:rsidRPr="0054530E" w:rsidRDefault="002D6D84" w:rsidP="002D6D8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Pr="0054530E">
        <w:rPr>
          <w:sz w:val="28"/>
          <w:szCs w:val="28"/>
        </w:rPr>
        <w:t>8.</w:t>
      </w:r>
      <w:r w:rsidRPr="0054530E">
        <w:rPr>
          <w:sz w:val="28"/>
          <w:szCs w:val="28"/>
        </w:rPr>
        <w:tab/>
        <w:t xml:space="preserve">This hotel may be an ideal choice for tourists in terms _________price and room service quality.  </w:t>
      </w:r>
    </w:p>
    <w:p w:rsidR="002D6D84" w:rsidRPr="0054530E" w:rsidRDefault="002D6D84" w:rsidP="002D6D8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Pr="0054530E">
        <w:rPr>
          <w:sz w:val="28"/>
          <w:szCs w:val="28"/>
        </w:rPr>
        <w:t>9.</w:t>
      </w:r>
      <w:r w:rsidRPr="0054530E">
        <w:rPr>
          <w:sz w:val="28"/>
          <w:szCs w:val="28"/>
        </w:rPr>
        <w:tab/>
        <w:t xml:space="preserve">If I had a ten-day holiday, I’d rather ___________some quality time with my family.  </w:t>
      </w:r>
    </w:p>
    <w:p w:rsidR="002D6D84" w:rsidRPr="00DB0D2E" w:rsidRDefault="002D6D84" w:rsidP="002D6D84">
      <w:pPr>
        <w:rPr>
          <w:b/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 w:rsidRPr="0054530E">
        <w:rPr>
          <w:sz w:val="28"/>
          <w:szCs w:val="28"/>
        </w:rPr>
        <w:t>0.</w:t>
      </w:r>
      <w:r w:rsidRPr="0054530E">
        <w:rPr>
          <w:sz w:val="28"/>
          <w:szCs w:val="28"/>
        </w:rPr>
        <w:tab/>
        <w:t>I’ve got to run now. I don’t want to be ____________up in traffic.</w:t>
      </w:r>
    </w:p>
    <w:p w:rsidR="002D6D84" w:rsidRPr="00DB0D2E" w:rsidRDefault="002D6D84" w:rsidP="002D6D84">
      <w:pPr>
        <w:rPr>
          <w:b/>
          <w:sz w:val="28"/>
          <w:szCs w:val="28"/>
        </w:rPr>
      </w:pPr>
      <w:r w:rsidRPr="00DB0D2E">
        <w:rPr>
          <w:rFonts w:hint="eastAsia"/>
          <w:b/>
          <w:sz w:val="28"/>
          <w:szCs w:val="28"/>
        </w:rPr>
        <w:t xml:space="preserve">B. </w:t>
      </w:r>
      <w:r w:rsidRPr="00DB0D2E">
        <w:rPr>
          <w:rFonts w:hint="eastAsia"/>
          <w:b/>
          <w:sz w:val="28"/>
          <w:szCs w:val="28"/>
        </w:rPr>
        <w:t>阅读判断</w:t>
      </w:r>
    </w:p>
    <w:p w:rsidR="002D6D84" w:rsidRPr="00DB0D2E" w:rsidRDefault="002D6D84" w:rsidP="002D6D84">
      <w:pPr>
        <w:rPr>
          <w:sz w:val="28"/>
          <w:szCs w:val="28"/>
        </w:rPr>
      </w:pPr>
      <w:r w:rsidRPr="00DB0D2E">
        <w:rPr>
          <w:sz w:val="28"/>
          <w:szCs w:val="28"/>
        </w:rPr>
        <w:lastRenderedPageBreak/>
        <w:t>_____1.</w:t>
      </w:r>
      <w:r w:rsidRPr="00DB0D2E">
        <w:rPr>
          <w:sz w:val="28"/>
          <w:szCs w:val="28"/>
        </w:rPr>
        <w:tab/>
        <w:t xml:space="preserve">At the end of a meeting, it’s a common practice for people to summarize what they’ve discussed at the meeting and also make follow-up plans.   </w:t>
      </w:r>
    </w:p>
    <w:p w:rsidR="002D6D84" w:rsidRPr="00DB0D2E" w:rsidRDefault="002D6D84" w:rsidP="002D6D84">
      <w:pPr>
        <w:rPr>
          <w:sz w:val="28"/>
          <w:szCs w:val="28"/>
        </w:rPr>
      </w:pPr>
      <w:r w:rsidRPr="00DB0D2E">
        <w:rPr>
          <w:sz w:val="28"/>
          <w:szCs w:val="28"/>
        </w:rPr>
        <w:t>_____2.</w:t>
      </w:r>
      <w:r w:rsidRPr="00DB0D2E">
        <w:rPr>
          <w:sz w:val="28"/>
          <w:szCs w:val="28"/>
        </w:rPr>
        <w:tab/>
        <w:t>We have to respect the cultural differences if we want to achieve success in socializing.</w:t>
      </w:r>
    </w:p>
    <w:p w:rsidR="002D6D84" w:rsidRPr="00DB0D2E" w:rsidRDefault="002D6D84" w:rsidP="002D6D84">
      <w:pPr>
        <w:rPr>
          <w:sz w:val="28"/>
          <w:szCs w:val="28"/>
        </w:rPr>
      </w:pPr>
      <w:r w:rsidRPr="00DB0D2E">
        <w:rPr>
          <w:sz w:val="28"/>
          <w:szCs w:val="28"/>
        </w:rPr>
        <w:t>_____3.</w:t>
      </w:r>
      <w:r w:rsidRPr="00DB0D2E">
        <w:rPr>
          <w:sz w:val="28"/>
          <w:szCs w:val="28"/>
        </w:rPr>
        <w:tab/>
        <w:t xml:space="preserve">If we want to refuse others’ invitations, we can simply say no without explaining reasons.    </w:t>
      </w:r>
    </w:p>
    <w:p w:rsidR="002D6D84" w:rsidRPr="00DB0D2E" w:rsidRDefault="002D6D84" w:rsidP="002D6D84">
      <w:pPr>
        <w:rPr>
          <w:sz w:val="28"/>
          <w:szCs w:val="28"/>
        </w:rPr>
      </w:pPr>
      <w:r w:rsidRPr="00DB0D2E">
        <w:rPr>
          <w:sz w:val="28"/>
          <w:szCs w:val="28"/>
        </w:rPr>
        <w:t>_____4.</w:t>
      </w:r>
      <w:r w:rsidRPr="00DB0D2E">
        <w:rPr>
          <w:sz w:val="28"/>
          <w:szCs w:val="28"/>
        </w:rPr>
        <w:tab/>
        <w:t xml:space="preserve">When we almost finish making an arrangement with someone, it’s totally unnecessary to confirm the details about the arrangement, since he/she has been listening all the time.    </w:t>
      </w:r>
    </w:p>
    <w:p w:rsidR="002D6D84" w:rsidRPr="00DB0D2E" w:rsidRDefault="002D6D84" w:rsidP="002D6D84">
      <w:pPr>
        <w:rPr>
          <w:sz w:val="28"/>
          <w:szCs w:val="28"/>
        </w:rPr>
      </w:pPr>
      <w:r w:rsidRPr="00DB0D2E">
        <w:rPr>
          <w:sz w:val="28"/>
          <w:szCs w:val="28"/>
        </w:rPr>
        <w:t>_____5.  When we are not certain whether someone is married or not, a good choice is to use “partner” to refer to their husband, wife, boyfriend, or girlfriend.</w:t>
      </w:r>
    </w:p>
    <w:p w:rsidR="002D6D84" w:rsidRPr="00DB0D2E" w:rsidRDefault="002D6D84" w:rsidP="002D6D84">
      <w:pPr>
        <w:rPr>
          <w:sz w:val="28"/>
          <w:szCs w:val="28"/>
        </w:rPr>
      </w:pPr>
      <w:r w:rsidRPr="00DB0D2E">
        <w:rPr>
          <w:sz w:val="28"/>
          <w:szCs w:val="28"/>
        </w:rPr>
        <w:t>_____</w:t>
      </w:r>
      <w:r w:rsidRPr="00DB0D2E">
        <w:rPr>
          <w:rFonts w:hint="eastAsia"/>
          <w:sz w:val="28"/>
          <w:szCs w:val="28"/>
        </w:rPr>
        <w:t>6</w:t>
      </w:r>
      <w:r w:rsidRPr="00DB0D2E">
        <w:rPr>
          <w:sz w:val="28"/>
          <w:szCs w:val="28"/>
        </w:rPr>
        <w:t>.</w:t>
      </w:r>
      <w:r w:rsidRPr="00DB0D2E">
        <w:rPr>
          <w:sz w:val="28"/>
          <w:szCs w:val="28"/>
        </w:rPr>
        <w:tab/>
        <w:t xml:space="preserve">When we are not certain whether someone is married or not, a good choice is to use “partner” to refer to their husband, wife, boyfriend, or girlfriend.   </w:t>
      </w:r>
    </w:p>
    <w:p w:rsidR="002D6D84" w:rsidRPr="00DB0D2E" w:rsidRDefault="002D6D84" w:rsidP="002D6D84">
      <w:pPr>
        <w:rPr>
          <w:sz w:val="28"/>
          <w:szCs w:val="28"/>
        </w:rPr>
      </w:pPr>
      <w:r w:rsidRPr="00DB0D2E">
        <w:rPr>
          <w:sz w:val="28"/>
          <w:szCs w:val="28"/>
        </w:rPr>
        <w:t>_____</w:t>
      </w:r>
      <w:r w:rsidRPr="00DB0D2E">
        <w:rPr>
          <w:rFonts w:hint="eastAsia"/>
          <w:sz w:val="28"/>
          <w:szCs w:val="28"/>
        </w:rPr>
        <w:t>7</w:t>
      </w:r>
      <w:r w:rsidRPr="00DB0D2E">
        <w:rPr>
          <w:sz w:val="28"/>
          <w:szCs w:val="28"/>
        </w:rPr>
        <w:t>.</w:t>
      </w:r>
      <w:r w:rsidRPr="00DB0D2E">
        <w:rPr>
          <w:sz w:val="28"/>
          <w:szCs w:val="28"/>
        </w:rPr>
        <w:tab/>
        <w:t xml:space="preserve">If we want to decline an invitation, we can simply say no without giving reasons.    </w:t>
      </w:r>
    </w:p>
    <w:p w:rsidR="002D6D84" w:rsidRPr="00DB0D2E" w:rsidRDefault="002D6D84" w:rsidP="002D6D84">
      <w:pPr>
        <w:rPr>
          <w:sz w:val="28"/>
          <w:szCs w:val="28"/>
        </w:rPr>
      </w:pPr>
      <w:r w:rsidRPr="00DB0D2E">
        <w:rPr>
          <w:sz w:val="28"/>
          <w:szCs w:val="28"/>
        </w:rPr>
        <w:t>_____</w:t>
      </w:r>
      <w:r w:rsidRPr="00DB0D2E">
        <w:rPr>
          <w:rFonts w:hint="eastAsia"/>
          <w:sz w:val="28"/>
          <w:szCs w:val="28"/>
        </w:rPr>
        <w:t>8</w:t>
      </w:r>
      <w:r w:rsidRPr="00DB0D2E">
        <w:rPr>
          <w:sz w:val="28"/>
          <w:szCs w:val="28"/>
        </w:rPr>
        <w:t>.</w:t>
      </w:r>
      <w:r w:rsidRPr="00DB0D2E">
        <w:rPr>
          <w:sz w:val="28"/>
          <w:szCs w:val="28"/>
        </w:rPr>
        <w:tab/>
        <w:t xml:space="preserve">When we almost finish making an arrangement with someone, it’s totally unnecessary to confirm the details about the arrangement.    </w:t>
      </w:r>
    </w:p>
    <w:p w:rsidR="002D6D84" w:rsidRPr="00DB0D2E" w:rsidRDefault="002D6D84" w:rsidP="002D6D84">
      <w:pPr>
        <w:rPr>
          <w:sz w:val="28"/>
          <w:szCs w:val="28"/>
        </w:rPr>
      </w:pPr>
      <w:r w:rsidRPr="00DB0D2E">
        <w:rPr>
          <w:sz w:val="28"/>
          <w:szCs w:val="28"/>
        </w:rPr>
        <w:t>_____</w:t>
      </w:r>
      <w:r w:rsidRPr="00DB0D2E">
        <w:rPr>
          <w:rFonts w:hint="eastAsia"/>
          <w:sz w:val="28"/>
          <w:szCs w:val="28"/>
        </w:rPr>
        <w:t>9</w:t>
      </w:r>
      <w:r w:rsidRPr="00DB0D2E">
        <w:rPr>
          <w:sz w:val="28"/>
          <w:szCs w:val="28"/>
        </w:rPr>
        <w:t>.</w:t>
      </w:r>
      <w:r w:rsidRPr="00DB0D2E">
        <w:rPr>
          <w:sz w:val="28"/>
          <w:szCs w:val="28"/>
        </w:rPr>
        <w:tab/>
        <w:t>We should be culturally sensitive if we want to achieve success in socializing.</w:t>
      </w:r>
    </w:p>
    <w:p w:rsidR="002D6D84" w:rsidRPr="00DB0D2E" w:rsidRDefault="002D6D84" w:rsidP="002D6D84">
      <w:pPr>
        <w:rPr>
          <w:sz w:val="28"/>
          <w:szCs w:val="28"/>
        </w:rPr>
      </w:pPr>
      <w:r w:rsidRPr="00DB0D2E">
        <w:rPr>
          <w:sz w:val="28"/>
          <w:szCs w:val="28"/>
        </w:rPr>
        <w:t>_____</w:t>
      </w:r>
      <w:r w:rsidRPr="00DB0D2E">
        <w:rPr>
          <w:rFonts w:hint="eastAsia"/>
          <w:sz w:val="28"/>
          <w:szCs w:val="28"/>
        </w:rPr>
        <w:t>10</w:t>
      </w:r>
      <w:r w:rsidRPr="00DB0D2E">
        <w:rPr>
          <w:sz w:val="28"/>
          <w:szCs w:val="28"/>
        </w:rPr>
        <w:t xml:space="preserve">.  At the end of a meeting, it’s best for us to summarize what we’ve discussed at the meeting and also make follow-up plans.  </w:t>
      </w:r>
    </w:p>
    <w:p w:rsidR="002D6D84" w:rsidRPr="00DB0D2E" w:rsidRDefault="002D6D84" w:rsidP="002D6D84">
      <w:pPr>
        <w:spacing w:line="240" w:lineRule="atLeast"/>
        <w:rPr>
          <w:sz w:val="28"/>
          <w:szCs w:val="28"/>
        </w:rPr>
      </w:pPr>
      <w:r w:rsidRPr="00DB0D2E">
        <w:rPr>
          <w:sz w:val="28"/>
          <w:szCs w:val="28"/>
        </w:rPr>
        <w:lastRenderedPageBreak/>
        <w:t>_____</w:t>
      </w:r>
      <w:r w:rsidRPr="00DB0D2E">
        <w:rPr>
          <w:rFonts w:hint="eastAsia"/>
          <w:sz w:val="28"/>
          <w:szCs w:val="28"/>
        </w:rPr>
        <w:t xml:space="preserve">11.  </w:t>
      </w:r>
      <w:r w:rsidRPr="00DB0D2E">
        <w:rPr>
          <w:sz w:val="28"/>
          <w:szCs w:val="28"/>
        </w:rPr>
        <w:t xml:space="preserve">If we are not interested in an invitation, we can simply say no without an explanation.    </w:t>
      </w:r>
    </w:p>
    <w:p w:rsidR="002D6D84" w:rsidRPr="00DB0D2E" w:rsidRDefault="002D6D84" w:rsidP="002D6D84">
      <w:pPr>
        <w:spacing w:line="240" w:lineRule="atLeast"/>
        <w:rPr>
          <w:sz w:val="28"/>
          <w:szCs w:val="28"/>
        </w:rPr>
      </w:pPr>
      <w:r w:rsidRPr="00DB0D2E">
        <w:rPr>
          <w:sz w:val="28"/>
          <w:szCs w:val="28"/>
        </w:rPr>
        <w:t>_____</w:t>
      </w:r>
      <w:r w:rsidRPr="00DB0D2E">
        <w:rPr>
          <w:rFonts w:hint="eastAsia"/>
          <w:sz w:val="28"/>
          <w:szCs w:val="28"/>
        </w:rPr>
        <w:t>1</w:t>
      </w:r>
      <w:r w:rsidRPr="00DB0D2E">
        <w:rPr>
          <w:sz w:val="28"/>
          <w:szCs w:val="28"/>
        </w:rPr>
        <w:t>2.</w:t>
      </w:r>
      <w:r w:rsidRPr="00DB0D2E">
        <w:rPr>
          <w:sz w:val="28"/>
          <w:szCs w:val="28"/>
        </w:rPr>
        <w:tab/>
        <w:t>A cold call is calling someone without telling him or her beforehand, usually to sell something.</w:t>
      </w:r>
    </w:p>
    <w:p w:rsidR="002D6D84" w:rsidRPr="00DB0D2E" w:rsidRDefault="002D6D84" w:rsidP="002D6D84">
      <w:pPr>
        <w:spacing w:line="240" w:lineRule="atLeast"/>
        <w:rPr>
          <w:sz w:val="28"/>
          <w:szCs w:val="28"/>
        </w:rPr>
      </w:pPr>
      <w:r w:rsidRPr="00DB0D2E">
        <w:rPr>
          <w:sz w:val="28"/>
          <w:szCs w:val="28"/>
        </w:rPr>
        <w:t>_____</w:t>
      </w:r>
      <w:r w:rsidRPr="00DB0D2E">
        <w:rPr>
          <w:rFonts w:hint="eastAsia"/>
          <w:sz w:val="28"/>
          <w:szCs w:val="28"/>
        </w:rPr>
        <w:t>1</w:t>
      </w:r>
      <w:r w:rsidRPr="00DB0D2E">
        <w:rPr>
          <w:sz w:val="28"/>
          <w:szCs w:val="28"/>
        </w:rPr>
        <w:t>3.</w:t>
      </w:r>
      <w:r w:rsidRPr="00DB0D2E">
        <w:rPr>
          <w:sz w:val="28"/>
          <w:szCs w:val="28"/>
        </w:rPr>
        <w:tab/>
        <w:t xml:space="preserve">Before we finish a meeting, we should summarize what we’ve discussed at the meeting and also make follow-up plans.    </w:t>
      </w:r>
    </w:p>
    <w:p w:rsidR="002D6D84" w:rsidRPr="00DB0D2E" w:rsidRDefault="002D6D84" w:rsidP="002D6D84">
      <w:pPr>
        <w:spacing w:line="240" w:lineRule="atLeast"/>
        <w:rPr>
          <w:sz w:val="28"/>
          <w:szCs w:val="28"/>
        </w:rPr>
      </w:pPr>
      <w:r w:rsidRPr="00DB0D2E">
        <w:rPr>
          <w:sz w:val="28"/>
          <w:szCs w:val="28"/>
        </w:rPr>
        <w:t>_____</w:t>
      </w:r>
      <w:r w:rsidRPr="00DB0D2E">
        <w:rPr>
          <w:rFonts w:hint="eastAsia"/>
          <w:sz w:val="28"/>
          <w:szCs w:val="28"/>
        </w:rPr>
        <w:t>1</w:t>
      </w:r>
      <w:r w:rsidRPr="00DB0D2E">
        <w:rPr>
          <w:sz w:val="28"/>
          <w:szCs w:val="28"/>
        </w:rPr>
        <w:t>4.</w:t>
      </w:r>
      <w:r w:rsidRPr="00DB0D2E">
        <w:rPr>
          <w:sz w:val="28"/>
          <w:szCs w:val="28"/>
        </w:rPr>
        <w:tab/>
        <w:t xml:space="preserve">When meeting people for the first time, we’d better call them by their first name to show our friendliness.    </w:t>
      </w:r>
    </w:p>
    <w:p w:rsidR="002D6D84" w:rsidRPr="00DB0D2E" w:rsidRDefault="002D6D84" w:rsidP="002D6D84">
      <w:pPr>
        <w:rPr>
          <w:sz w:val="28"/>
          <w:szCs w:val="28"/>
        </w:rPr>
      </w:pPr>
      <w:r w:rsidRPr="00DB0D2E">
        <w:rPr>
          <w:sz w:val="28"/>
          <w:szCs w:val="28"/>
        </w:rPr>
        <w:t>_____</w:t>
      </w:r>
      <w:r w:rsidRPr="00DB0D2E">
        <w:rPr>
          <w:rFonts w:hint="eastAsia"/>
          <w:sz w:val="28"/>
          <w:szCs w:val="28"/>
        </w:rPr>
        <w:t>1</w:t>
      </w:r>
      <w:r w:rsidRPr="00DB0D2E">
        <w:rPr>
          <w:sz w:val="28"/>
          <w:szCs w:val="28"/>
        </w:rPr>
        <w:t>5.  “Ms” is a title for both single and married women</w:t>
      </w:r>
      <w:r w:rsidRPr="00DB0D2E">
        <w:rPr>
          <w:rFonts w:hint="eastAsia"/>
          <w:sz w:val="28"/>
          <w:szCs w:val="28"/>
        </w:rPr>
        <w:t>.</w:t>
      </w:r>
    </w:p>
    <w:p w:rsidR="002D6D84" w:rsidRPr="00DB0D2E" w:rsidRDefault="002D6D84" w:rsidP="002D6D84">
      <w:pPr>
        <w:rPr>
          <w:sz w:val="28"/>
          <w:szCs w:val="28"/>
        </w:rPr>
      </w:pPr>
    </w:p>
    <w:p w:rsidR="002D6D84" w:rsidRPr="00DB0D2E" w:rsidRDefault="002D6D84" w:rsidP="002D6D84">
      <w:pPr>
        <w:rPr>
          <w:b/>
          <w:sz w:val="36"/>
          <w:szCs w:val="36"/>
        </w:rPr>
      </w:pPr>
      <w:r w:rsidRPr="00DB0D2E">
        <w:rPr>
          <w:rFonts w:hint="eastAsia"/>
          <w:b/>
          <w:sz w:val="36"/>
          <w:szCs w:val="36"/>
        </w:rPr>
        <w:t>(4)</w:t>
      </w:r>
      <w:r w:rsidRPr="00DB0D2E">
        <w:rPr>
          <w:rFonts w:hint="eastAsia"/>
          <w:b/>
          <w:sz w:val="36"/>
          <w:szCs w:val="36"/>
        </w:rPr>
        <w:t>复习资源</w:t>
      </w:r>
    </w:p>
    <w:p w:rsidR="002D6D84" w:rsidRPr="00DB0D2E" w:rsidRDefault="002D6D84" w:rsidP="002D6D84">
      <w:pPr>
        <w:numPr>
          <w:ilvl w:val="4"/>
          <w:numId w:val="1"/>
        </w:numPr>
        <w:rPr>
          <w:b/>
          <w:sz w:val="28"/>
          <w:szCs w:val="28"/>
        </w:rPr>
      </w:pPr>
      <w:r w:rsidRPr="00DB0D2E">
        <w:rPr>
          <w:rFonts w:hint="eastAsia"/>
          <w:b/>
          <w:sz w:val="28"/>
          <w:szCs w:val="28"/>
        </w:rPr>
        <w:t>平台上的模拟卷</w:t>
      </w:r>
    </w:p>
    <w:p w:rsidR="002D6D84" w:rsidRPr="00DB0D2E" w:rsidRDefault="002D6D84" w:rsidP="002D6D84">
      <w:pPr>
        <w:numPr>
          <w:ilvl w:val="4"/>
          <w:numId w:val="1"/>
        </w:numPr>
        <w:ind w:left="840" w:firstLine="861"/>
        <w:rPr>
          <w:b/>
          <w:bCs/>
          <w:color w:val="FF6600"/>
          <w:sz w:val="30"/>
          <w:szCs w:val="30"/>
        </w:rPr>
      </w:pPr>
      <w:r w:rsidRPr="00DB0D2E">
        <w:rPr>
          <w:rFonts w:hint="eastAsia"/>
          <w:b/>
          <w:sz w:val="28"/>
          <w:szCs w:val="28"/>
        </w:rPr>
        <w:t xml:space="preserve">163 </w:t>
      </w:r>
      <w:r w:rsidRPr="00DB0D2E">
        <w:rPr>
          <w:rFonts w:hint="eastAsia"/>
          <w:b/>
          <w:sz w:val="28"/>
          <w:szCs w:val="28"/>
        </w:rPr>
        <w:t>网易邮箱的网盘中课本电子版和</w:t>
      </w:r>
      <w:r w:rsidRPr="00DB0D2E">
        <w:rPr>
          <w:rFonts w:hint="eastAsia"/>
          <w:b/>
          <w:sz w:val="28"/>
          <w:szCs w:val="28"/>
        </w:rPr>
        <w:t>mp3.</w:t>
      </w:r>
    </w:p>
    <w:p w:rsidR="001A336B" w:rsidRDefault="001A336B"/>
    <w:sectPr w:rsidR="001A336B" w:rsidSect="0079774A">
      <w:footerReference w:type="even" r:id="rId7"/>
      <w:footerReference w:type="default" r:id="rId8"/>
      <w:pgSz w:w="16838" w:h="11906" w:orient="landscape"/>
      <w:pgMar w:top="567" w:right="1440" w:bottom="56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687C" w:rsidRDefault="002D687C" w:rsidP="003A60FE">
      <w:r>
        <w:separator/>
      </w:r>
    </w:p>
  </w:endnote>
  <w:endnote w:type="continuationSeparator" w:id="0">
    <w:p w:rsidR="002D687C" w:rsidRDefault="002D687C" w:rsidP="003A60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PhotinaMT">
    <w:altName w:val="黑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265" w:rsidRDefault="003A60FE" w:rsidP="00C954C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D6D8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12265" w:rsidRDefault="002D687C" w:rsidP="00A12265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265" w:rsidRDefault="003A60FE" w:rsidP="00C954C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D6D84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F568F">
      <w:rPr>
        <w:rStyle w:val="a4"/>
        <w:noProof/>
      </w:rPr>
      <w:t>2</w:t>
    </w:r>
    <w:r>
      <w:rPr>
        <w:rStyle w:val="a4"/>
      </w:rPr>
      <w:fldChar w:fldCharType="end"/>
    </w:r>
  </w:p>
  <w:p w:rsidR="00A12265" w:rsidRDefault="002D687C" w:rsidP="00A12265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687C" w:rsidRDefault="002D687C" w:rsidP="003A60FE">
      <w:r>
        <w:separator/>
      </w:r>
    </w:p>
  </w:footnote>
  <w:footnote w:type="continuationSeparator" w:id="0">
    <w:p w:rsidR="002D687C" w:rsidRDefault="002D687C" w:rsidP="003A60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1296F"/>
    <w:multiLevelType w:val="hybridMultilevel"/>
    <w:tmpl w:val="7AACAE2E"/>
    <w:lvl w:ilvl="0" w:tplc="CA4C3D1E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A5F5460"/>
    <w:multiLevelType w:val="hybridMultilevel"/>
    <w:tmpl w:val="A3AA19E2"/>
    <w:lvl w:ilvl="0" w:tplc="DEB67B28">
      <w:start w:val="1"/>
      <w:numFmt w:val="decimal"/>
      <w:lvlText w:val="（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hint="default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3A662393"/>
    <w:multiLevelType w:val="hybridMultilevel"/>
    <w:tmpl w:val="95F6983C"/>
    <w:lvl w:ilvl="0" w:tplc="9566CE36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538859BA"/>
    <w:multiLevelType w:val="hybridMultilevel"/>
    <w:tmpl w:val="3D0C7158"/>
    <w:lvl w:ilvl="0" w:tplc="395A89B4">
      <w:start w:val="1"/>
      <w:numFmt w:val="decimal"/>
      <w:lvlText w:val="(%1)"/>
      <w:lvlJc w:val="left"/>
      <w:pPr>
        <w:tabs>
          <w:tab w:val="num" w:pos="6195"/>
        </w:tabs>
        <w:ind w:left="6195" w:hanging="7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6300"/>
        </w:tabs>
        <w:ind w:left="63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720"/>
        </w:tabs>
        <w:ind w:left="6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140"/>
        </w:tabs>
        <w:ind w:left="71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7560"/>
        </w:tabs>
        <w:ind w:left="75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980"/>
        </w:tabs>
        <w:ind w:left="7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400"/>
        </w:tabs>
        <w:ind w:left="84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8820"/>
        </w:tabs>
        <w:ind w:left="88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240"/>
        </w:tabs>
        <w:ind w:left="924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D6D84"/>
    <w:rsid w:val="001A336B"/>
    <w:rsid w:val="002D687C"/>
    <w:rsid w:val="002D6D84"/>
    <w:rsid w:val="002F5CF4"/>
    <w:rsid w:val="003A60FE"/>
    <w:rsid w:val="005F23A4"/>
    <w:rsid w:val="00BF5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D8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2D6D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2D6D84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2D6D84"/>
  </w:style>
  <w:style w:type="paragraph" w:styleId="a5">
    <w:name w:val="Body Text"/>
    <w:basedOn w:val="a"/>
    <w:link w:val="Char0"/>
    <w:rsid w:val="002D6D84"/>
    <w:pPr>
      <w:spacing w:after="120"/>
    </w:pPr>
  </w:style>
  <w:style w:type="character" w:customStyle="1" w:styleId="Char0">
    <w:name w:val="正文文本 Char"/>
    <w:basedOn w:val="a0"/>
    <w:link w:val="a5"/>
    <w:rsid w:val="002D6D84"/>
    <w:rPr>
      <w:rFonts w:ascii="Times New Roman" w:eastAsia="宋体" w:hAnsi="Times New Roman" w:cs="Times New Roman"/>
      <w:szCs w:val="24"/>
    </w:rPr>
  </w:style>
  <w:style w:type="paragraph" w:styleId="a6">
    <w:name w:val="header"/>
    <w:basedOn w:val="a"/>
    <w:link w:val="Char1"/>
    <w:uiPriority w:val="99"/>
    <w:semiHidden/>
    <w:unhideWhenUsed/>
    <w:rsid w:val="002F5C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rsid w:val="002F5CF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1778</Words>
  <Characters>10139</Characters>
  <Application>Microsoft Office Word</Application>
  <DocSecurity>0</DocSecurity>
  <Lines>84</Lines>
  <Paragraphs>23</Paragraphs>
  <ScaleCrop>false</ScaleCrop>
  <Company/>
  <LinksUpToDate>false</LinksUpToDate>
  <CharactersWithSpaces>11894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dcterms:created xsi:type="dcterms:W3CDTF">2016-05-16T02:09:00Z</dcterms:created>
  <dcterms:modified xsi:type="dcterms:W3CDTF">2016-05-16T02:21:00Z</dcterms:modified>
</cp:coreProperties>
</file>